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02B18" w14:textId="251EE1EF" w:rsidR="009744D7" w:rsidRDefault="00586690" w:rsidP="009744D7">
      <w:pPr>
        <w:ind w:left="5245"/>
        <w:jc w:val="right"/>
      </w:pPr>
      <w:r>
        <w:t>Sotsiaalministri</w:t>
      </w:r>
    </w:p>
    <w:p w14:paraId="40B02B19" w14:textId="7962B4D8" w:rsidR="009744D7" w:rsidRDefault="00F51E96" w:rsidP="009744D7">
      <w:pPr>
        <w:ind w:left="5245"/>
        <w:jc w:val="right"/>
      </w:pPr>
      <w:r>
        <w:fldChar w:fldCharType="begin"/>
      </w:r>
      <w:r w:rsidR="00A766C0">
        <w:instrText xml:space="preserve"> delta_regDateTime  \* MERGEFORMAT</w:instrText>
      </w:r>
      <w:r>
        <w:fldChar w:fldCharType="separate"/>
      </w:r>
      <w:r w:rsidR="00A766C0">
        <w:t>{</w:t>
      </w:r>
      <w:proofErr w:type="spellStart"/>
      <w:r w:rsidR="00A766C0">
        <w:t>regDateTime</w:t>
      </w:r>
      <w:proofErr w:type="spellEnd"/>
      <w:r w:rsidR="00A766C0">
        <w:t>}</w:t>
      </w:r>
      <w:r>
        <w:fldChar w:fldCharType="end"/>
      </w:r>
      <w:r w:rsidR="00EC109F">
        <w:t xml:space="preserve"> </w:t>
      </w:r>
      <w:r w:rsidR="009744D7">
        <w:t xml:space="preserve">määrus nr </w:t>
      </w:r>
      <w:r w:rsidR="00A766C0">
        <w:fldChar w:fldCharType="begin"/>
      </w:r>
      <w:r w:rsidR="00A766C0">
        <w:instrText xml:space="preserve"> delta_regNumber  \* MERGEFORMAT</w:instrText>
      </w:r>
      <w:r w:rsidR="00A766C0">
        <w:fldChar w:fldCharType="separate"/>
      </w:r>
      <w:r w:rsidR="00A766C0">
        <w:t>{</w:t>
      </w:r>
      <w:proofErr w:type="spellStart"/>
      <w:r w:rsidR="00A766C0">
        <w:t>regNumber</w:t>
      </w:r>
      <w:proofErr w:type="spellEnd"/>
      <w:r w:rsidR="00A766C0">
        <w:t>}</w:t>
      </w:r>
      <w:r w:rsidR="00A766C0">
        <w:fldChar w:fldCharType="end"/>
      </w:r>
    </w:p>
    <w:p w14:paraId="40B02B1A" w14:textId="4555E653" w:rsidR="009744D7" w:rsidRDefault="009744D7" w:rsidP="009744D7">
      <w:pPr>
        <w:ind w:left="5245"/>
        <w:jc w:val="right"/>
      </w:pPr>
      <w:r>
        <w:t>„</w:t>
      </w:r>
      <w:r w:rsidR="00306097" w:rsidRPr="00306097">
        <w:t>Nõuded müra, sealhulgas ultra- ja infraheli ohutusele elamutes ja ühiskasutusega hoonetes ning helirõhutaseme mõõtmise meetodid</w:t>
      </w:r>
      <w:r>
        <w:t>“</w:t>
      </w:r>
    </w:p>
    <w:p w14:paraId="40B02B1B" w14:textId="08F8DD77" w:rsidR="009744D7" w:rsidRDefault="009744D7" w:rsidP="009744D7">
      <w:pPr>
        <w:ind w:left="5245"/>
        <w:jc w:val="right"/>
      </w:pPr>
      <w:r>
        <w:t>Lisa</w:t>
      </w:r>
      <w:r w:rsidR="00306097">
        <w:t xml:space="preserve"> 1</w:t>
      </w:r>
      <w:r>
        <w:t xml:space="preserve"> </w:t>
      </w:r>
    </w:p>
    <w:p w14:paraId="40B02B1D" w14:textId="77777777" w:rsidR="009744D7" w:rsidRDefault="009744D7" w:rsidP="009744D7"/>
    <w:p w14:paraId="40B02B1E" w14:textId="77777777" w:rsidR="009744D7" w:rsidRDefault="009744D7" w:rsidP="009744D7"/>
    <w:p w14:paraId="35087871" w14:textId="77777777" w:rsidR="00BE2C06" w:rsidRPr="0076020D" w:rsidRDefault="00BE2C06" w:rsidP="00BE2C06">
      <w:pPr>
        <w:jc w:val="center"/>
        <w:rPr>
          <w:rFonts w:cs="Arial"/>
          <w:b/>
          <w:bCs/>
        </w:rPr>
      </w:pPr>
      <w:r w:rsidRPr="0076020D">
        <w:rPr>
          <w:rFonts w:cs="Arial"/>
          <w:b/>
          <w:bCs/>
        </w:rPr>
        <w:t xml:space="preserve">Liiklus- ja tehnoseadmete </w:t>
      </w:r>
      <w:r>
        <w:rPr>
          <w:rFonts w:cs="Arial"/>
          <w:b/>
          <w:bCs/>
        </w:rPr>
        <w:t>ja</w:t>
      </w:r>
      <w:r w:rsidRPr="0076020D">
        <w:rPr>
          <w:rFonts w:cs="Arial"/>
          <w:b/>
          <w:bCs/>
        </w:rPr>
        <w:t xml:space="preserve"> -süsteemide müra piirtasemed </w:t>
      </w:r>
    </w:p>
    <w:p w14:paraId="21015175" w14:textId="77777777" w:rsidR="00BE2C06" w:rsidRDefault="00BE2C06" w:rsidP="00BE2C06">
      <w:pPr>
        <w:jc w:val="both"/>
        <w:rPr>
          <w:rFonts w:cs="Arial"/>
        </w:rPr>
      </w:pPr>
    </w:p>
    <w:p w14:paraId="4A9EB724" w14:textId="3654E979" w:rsidR="00BE2C06" w:rsidRPr="0076020D" w:rsidRDefault="00BE2C06" w:rsidP="00BE2C06">
      <w:pPr>
        <w:jc w:val="both"/>
        <w:rPr>
          <w:rFonts w:cs="Arial"/>
        </w:rPr>
      </w:pPr>
      <w:r w:rsidRPr="0076020D">
        <w:rPr>
          <w:rFonts w:cs="Arial"/>
        </w:rPr>
        <w:t>1. Tabelis 1 on kehtestatud liiklusmüra piirtasemed A-korrigeeritud ekvivalentsete või maksimaalsete helirõhutasemetena L</w:t>
      </w:r>
      <w:r w:rsidRPr="0076020D">
        <w:rPr>
          <w:rFonts w:cs="Arial"/>
          <w:vertAlign w:val="subscript"/>
        </w:rPr>
        <w:t>pA,eq,T</w:t>
      </w:r>
      <w:r w:rsidRPr="0076020D">
        <w:rPr>
          <w:rFonts w:cs="Arial"/>
        </w:rPr>
        <w:t xml:space="preserve"> ja </w:t>
      </w:r>
      <w:proofErr w:type="spellStart"/>
      <w:r w:rsidRPr="0076020D">
        <w:rPr>
          <w:rFonts w:cs="Arial"/>
        </w:rPr>
        <w:t>L</w:t>
      </w:r>
      <w:r w:rsidRPr="0076020D">
        <w:rPr>
          <w:rFonts w:cs="Arial"/>
          <w:vertAlign w:val="subscript"/>
        </w:rPr>
        <w:t>A,max</w:t>
      </w:r>
      <w:proofErr w:type="spellEnd"/>
      <w:r w:rsidRPr="0076020D">
        <w:rPr>
          <w:rFonts w:cs="Arial"/>
        </w:rPr>
        <w:t>.</w:t>
      </w:r>
      <w:r w:rsidR="00E54E4E">
        <w:rPr>
          <w:rFonts w:cs="Arial"/>
        </w:rPr>
        <w:t xml:space="preserve"> M</w:t>
      </w:r>
      <w:r w:rsidR="00E54E4E" w:rsidRPr="00151110">
        <w:rPr>
          <w:rFonts w:cs="Arial"/>
        </w:rPr>
        <w:t xml:space="preserve">aksimaalse mürataseme </w:t>
      </w:r>
      <w:r w:rsidR="00E54E4E">
        <w:rPr>
          <w:rFonts w:cs="Arial"/>
        </w:rPr>
        <w:t>hindamisel ja mõõtmisel</w:t>
      </w:r>
      <w:r w:rsidR="00E54E4E" w:rsidRPr="00151110">
        <w:rPr>
          <w:rFonts w:cs="Arial"/>
        </w:rPr>
        <w:t xml:space="preserve"> tuleb valida ajakarakteristik sõltuvalt müraallika iseloomust: „F“- ajakarakteristik rakendatakse impulss- või muutuva helitasemega müraallika puhul ning „S“-ajakarakteristik püsiva helitaseme puhul</w:t>
      </w:r>
      <w:r w:rsidR="00E54E4E">
        <w:rPr>
          <w:rFonts w:cs="Arial"/>
        </w:rPr>
        <w:t>.</w:t>
      </w:r>
      <w:commentRangeStart w:id="0"/>
      <w:r w:rsidR="00E54E4E" w:rsidRPr="0076020D">
        <w:rPr>
          <w:rFonts w:cs="Arial"/>
        </w:rPr>
        <w:t xml:space="preserve"> </w:t>
      </w:r>
      <w:del w:id="1" w:author="Marko Ründva" w:date="2025-10-09T20:18:00Z" w16du:dateUtc="2025-10-09T17:18:00Z">
        <w:r w:rsidRPr="00911EE3" w:rsidDel="00BE6FBC">
          <w:rPr>
            <w:rFonts w:cs="Arial"/>
            <w:strike/>
            <w:rPrChange w:id="2" w:author="Marko Ründva" w:date="2025-10-09T20:17:00Z" w16du:dateUtc="2025-10-09T17:17:00Z">
              <w:rPr>
                <w:rFonts w:cs="Arial"/>
              </w:rPr>
            </w:rPrChange>
          </w:rPr>
          <w:delText xml:space="preserve">Müra spektri ligikaudseks hindamiseks võib vajaduse korral kasutada C-korrigeeritud helirõhutasemeid või täpsemaid hinnangumeetodeid, näiteks mõõtmisi 1/3 oktaavribades. </w:delText>
        </w:r>
        <w:commentRangeEnd w:id="0"/>
        <w:r w:rsidR="00911EE3" w:rsidDel="00BE6FBC">
          <w:rPr>
            <w:rStyle w:val="CommentReference"/>
          </w:rPr>
          <w:commentReference w:id="0"/>
        </w:r>
      </w:del>
      <w:r w:rsidRPr="0076020D">
        <w:rPr>
          <w:rFonts w:cs="Arial"/>
        </w:rPr>
        <w:t>Regulaarsest liiklusest põhjustatud müra normtasemete kehtestamisel ruumides on arvestatud keskmise liiklussagedusega aasta läbi või regulaarse liiklusega perioodi vältel.</w:t>
      </w:r>
    </w:p>
    <w:p w14:paraId="45E4BE6A" w14:textId="77777777" w:rsidR="00BE2C06" w:rsidRPr="0076020D" w:rsidRDefault="00BE2C06" w:rsidP="00BE2C06">
      <w:pPr>
        <w:jc w:val="both"/>
        <w:rPr>
          <w:rFonts w:cs="Arial"/>
        </w:rPr>
      </w:pPr>
    </w:p>
    <w:p w14:paraId="7369B648" w14:textId="77777777" w:rsidR="00BE2C06" w:rsidRPr="0076020D" w:rsidRDefault="00BE2C06" w:rsidP="00BE2C06">
      <w:pPr>
        <w:pStyle w:val="NormalWeb"/>
        <w:spacing w:before="0" w:after="0" w:afterAutospacing="0"/>
        <w:jc w:val="both"/>
        <w:rPr>
          <w:rFonts w:ascii="Arial" w:hAnsi="Arial" w:cs="Arial"/>
          <w:b/>
          <w:sz w:val="22"/>
          <w:szCs w:val="22"/>
        </w:rPr>
      </w:pPr>
      <w:r w:rsidRPr="0076020D">
        <w:rPr>
          <w:rFonts w:ascii="Arial" w:hAnsi="Arial" w:cs="Arial"/>
          <w:b/>
          <w:sz w:val="22"/>
          <w:szCs w:val="22"/>
        </w:rPr>
        <w:t>Tabel 1</w:t>
      </w:r>
      <w:r>
        <w:rPr>
          <w:rFonts w:ascii="Arial" w:hAnsi="Arial" w:cs="Arial"/>
          <w:b/>
          <w:sz w:val="22"/>
          <w:szCs w:val="22"/>
        </w:rPr>
        <w:t>.</w:t>
      </w:r>
      <w:r w:rsidRPr="0076020D">
        <w:rPr>
          <w:rFonts w:ascii="Arial" w:hAnsi="Arial" w:cs="Arial"/>
          <w:b/>
          <w:sz w:val="22"/>
          <w:szCs w:val="22"/>
        </w:rPr>
        <w:t xml:space="preserve"> Liiklusmüra piirtasemed</w:t>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4797"/>
        <w:gridCol w:w="2047"/>
        <w:gridCol w:w="2102"/>
      </w:tblGrid>
      <w:tr w:rsidR="00BE2C06" w:rsidRPr="0076020D" w14:paraId="799CBFD6"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3982D6D3" w14:textId="77777777" w:rsidR="00BE2C06" w:rsidRPr="00E03ADE" w:rsidRDefault="00BE2C06" w:rsidP="00315AE2">
            <w:pPr>
              <w:jc w:val="center"/>
              <w:rPr>
                <w:rFonts w:eastAsia="Times New Roman" w:cs="Arial"/>
                <w:b/>
                <w:bCs/>
              </w:rPr>
            </w:pPr>
            <w:r w:rsidRPr="6D98481C">
              <w:rPr>
                <w:rFonts w:eastAsia="Times New Roman" w:cs="Arial"/>
                <w:b/>
                <w:bCs/>
              </w:rPr>
              <w:t>Hoone ja ruum</w:t>
            </w:r>
          </w:p>
        </w:tc>
        <w:tc>
          <w:tcPr>
            <w:tcW w:w="1144" w:type="pct"/>
            <w:tcBorders>
              <w:top w:val="single" w:sz="4" w:space="0" w:color="auto"/>
              <w:left w:val="single" w:sz="4" w:space="0" w:color="auto"/>
              <w:bottom w:val="single" w:sz="4" w:space="0" w:color="auto"/>
              <w:right w:val="single" w:sz="4" w:space="0" w:color="auto"/>
            </w:tcBorders>
            <w:hideMark/>
          </w:tcPr>
          <w:p w14:paraId="6B78416E" w14:textId="3AA029AB" w:rsidR="00BE2C06" w:rsidRPr="00E03ADE" w:rsidRDefault="00BE2C06" w:rsidP="00315AE2">
            <w:pPr>
              <w:jc w:val="center"/>
              <w:rPr>
                <w:rFonts w:eastAsia="Times New Roman" w:cs="Arial"/>
                <w:b/>
                <w:bCs/>
              </w:rPr>
            </w:pPr>
            <w:r w:rsidRPr="6D98481C">
              <w:rPr>
                <w:rFonts w:eastAsia="Times New Roman" w:cs="Arial"/>
                <w:b/>
                <w:bCs/>
              </w:rPr>
              <w:t>Müra normtasemed</w:t>
            </w:r>
            <w:r w:rsidR="00EA1AA6">
              <w:rPr>
                <w:rFonts w:eastAsia="Times New Roman" w:cs="Arial"/>
                <w:b/>
                <w:bCs/>
              </w:rPr>
              <w:t>,</w:t>
            </w:r>
            <w:r w:rsidRPr="6D98481C">
              <w:rPr>
                <w:rFonts w:eastAsia="Times New Roman" w:cs="Arial"/>
                <w:b/>
                <w:bCs/>
              </w:rPr>
              <w:t xml:space="preserve"> kui ehitusloa taotlus või ehitusteatis on esitatud </w:t>
            </w:r>
            <w:r w:rsidR="001221BB">
              <w:rPr>
                <w:rFonts w:eastAsia="Times New Roman" w:cs="Arial"/>
                <w:b/>
                <w:bCs/>
              </w:rPr>
              <w:t>määruse jõustumisest</w:t>
            </w:r>
            <w:r w:rsidRPr="6D98481C">
              <w:rPr>
                <w:rFonts w:eastAsia="Times New Roman" w:cs="Arial"/>
                <w:b/>
                <w:bCs/>
              </w:rPr>
              <w:t xml:space="preserve"> kuni 31.12.202</w:t>
            </w:r>
            <w:del w:id="3" w:author="Ramon Nahkur - SOM" w:date="2025-10-02T10:45:00Z" w16du:dateUtc="2025-10-02T07:45:00Z">
              <w:r w:rsidRPr="6D98481C" w:rsidDel="00D31BF6">
                <w:rPr>
                  <w:rFonts w:eastAsia="Times New Roman" w:cs="Arial"/>
                  <w:b/>
                  <w:bCs/>
                </w:rPr>
                <w:delText>5</w:delText>
              </w:r>
            </w:del>
            <w:ins w:id="4" w:author="Ramon Nahkur - SOM" w:date="2025-10-02T10:45:00Z" w16du:dateUtc="2025-10-02T07:45:00Z">
              <w:r w:rsidR="00D31BF6">
                <w:rPr>
                  <w:rFonts w:eastAsia="Times New Roman" w:cs="Arial"/>
                  <w:b/>
                  <w:bCs/>
                </w:rPr>
                <w:t>6</w:t>
              </w:r>
            </w:ins>
          </w:p>
        </w:tc>
        <w:tc>
          <w:tcPr>
            <w:tcW w:w="1175" w:type="pct"/>
            <w:tcBorders>
              <w:top w:val="single" w:sz="4" w:space="0" w:color="auto"/>
              <w:left w:val="single" w:sz="4" w:space="0" w:color="auto"/>
              <w:bottom w:val="single" w:sz="4" w:space="0" w:color="auto"/>
              <w:right w:val="single" w:sz="4" w:space="0" w:color="auto"/>
            </w:tcBorders>
          </w:tcPr>
          <w:p w14:paraId="7F72FE8F" w14:textId="3FFB384C" w:rsidR="00BE2C06" w:rsidRPr="00E03ADE" w:rsidRDefault="00BE2C06" w:rsidP="00315AE2">
            <w:pPr>
              <w:jc w:val="center"/>
              <w:rPr>
                <w:rFonts w:eastAsia="Times New Roman" w:cs="Arial"/>
                <w:b/>
                <w:bCs/>
              </w:rPr>
            </w:pPr>
            <w:r w:rsidRPr="6D98481C">
              <w:rPr>
                <w:rFonts w:eastAsia="Times New Roman" w:cs="Arial"/>
                <w:b/>
                <w:bCs/>
              </w:rPr>
              <w:t>Müra normtasemed hoonetele, mille püstitamise ehitusloa taotlus või ehitusteatis on esitatud alates 01.01.202</w:t>
            </w:r>
            <w:ins w:id="5" w:author="Ramon Nahkur - SOM" w:date="2025-10-02T10:45:00Z" w16du:dateUtc="2025-10-02T07:45:00Z">
              <w:r w:rsidR="00D31BF6">
                <w:rPr>
                  <w:rFonts w:eastAsia="Times New Roman" w:cs="Arial"/>
                  <w:b/>
                  <w:bCs/>
                </w:rPr>
                <w:t>7</w:t>
              </w:r>
            </w:ins>
            <w:del w:id="6" w:author="Ramon Nahkur - SOM" w:date="2025-10-02T10:45:00Z" w16du:dateUtc="2025-10-02T07:45:00Z">
              <w:r w:rsidRPr="6D98481C" w:rsidDel="00D31BF6">
                <w:rPr>
                  <w:rFonts w:eastAsia="Times New Roman" w:cs="Arial"/>
                  <w:b/>
                  <w:bCs/>
                </w:rPr>
                <w:delText>6</w:delText>
              </w:r>
            </w:del>
          </w:p>
        </w:tc>
      </w:tr>
      <w:tr w:rsidR="00BE2C06" w:rsidRPr="0076020D" w14:paraId="63EA61C1" w14:textId="77777777" w:rsidTr="00E50787">
        <w:tc>
          <w:tcPr>
            <w:tcW w:w="0" w:type="auto"/>
            <w:gridSpan w:val="2"/>
            <w:tcBorders>
              <w:top w:val="single" w:sz="4" w:space="0" w:color="auto"/>
              <w:left w:val="single" w:sz="4" w:space="0" w:color="auto"/>
              <w:bottom w:val="single" w:sz="4" w:space="0" w:color="auto"/>
              <w:right w:val="single" w:sz="4" w:space="0" w:color="auto"/>
            </w:tcBorders>
            <w:hideMark/>
          </w:tcPr>
          <w:p w14:paraId="0D7879BE" w14:textId="77777777" w:rsidR="00BE2C06" w:rsidRPr="0076020D" w:rsidRDefault="00BE2C06" w:rsidP="00315AE2">
            <w:pPr>
              <w:rPr>
                <w:rFonts w:eastAsia="Times New Roman" w:cs="Arial"/>
              </w:rPr>
            </w:pPr>
            <w:r w:rsidRPr="6D98481C">
              <w:rPr>
                <w:rFonts w:eastAsia="Times New Roman" w:cs="Arial"/>
                <w:b/>
                <w:bCs/>
              </w:rPr>
              <w:t>1. Elamu</w:t>
            </w:r>
          </w:p>
        </w:tc>
        <w:tc>
          <w:tcPr>
            <w:tcW w:w="0" w:type="auto"/>
            <w:tcBorders>
              <w:top w:val="single" w:sz="4" w:space="0" w:color="auto"/>
              <w:left w:val="single" w:sz="4" w:space="0" w:color="auto"/>
              <w:bottom w:val="single" w:sz="4" w:space="0" w:color="auto"/>
              <w:right w:val="single" w:sz="4" w:space="0" w:color="auto"/>
            </w:tcBorders>
          </w:tcPr>
          <w:p w14:paraId="61E33162" w14:textId="77777777" w:rsidR="00BE2C06" w:rsidRPr="0076020D" w:rsidRDefault="00BE2C06" w:rsidP="00315AE2">
            <w:pPr>
              <w:rPr>
                <w:rFonts w:eastAsia="Times New Roman" w:cs="Arial"/>
                <w:b/>
                <w:bCs/>
              </w:rPr>
            </w:pPr>
          </w:p>
        </w:tc>
      </w:tr>
      <w:tr w:rsidR="00BE2C06" w:rsidRPr="0076020D" w14:paraId="02EB60AD"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31B50B32" w14:textId="77777777" w:rsidR="00BE2C06" w:rsidRPr="0076020D" w:rsidRDefault="00BE2C06" w:rsidP="00315AE2">
            <w:pPr>
              <w:rPr>
                <w:rFonts w:eastAsia="Times New Roman" w:cs="Arial"/>
              </w:rPr>
            </w:pPr>
          </w:p>
        </w:tc>
        <w:tc>
          <w:tcPr>
            <w:tcW w:w="1144" w:type="pct"/>
            <w:tcBorders>
              <w:top w:val="single" w:sz="4" w:space="0" w:color="auto"/>
              <w:left w:val="single" w:sz="4" w:space="0" w:color="auto"/>
              <w:bottom w:val="single" w:sz="4" w:space="0" w:color="auto"/>
              <w:right w:val="single" w:sz="4" w:space="0" w:color="auto"/>
            </w:tcBorders>
            <w:hideMark/>
          </w:tcPr>
          <w:p w14:paraId="097B4E17"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tc>
        <w:tc>
          <w:tcPr>
            <w:tcW w:w="1175" w:type="pct"/>
            <w:tcBorders>
              <w:top w:val="single" w:sz="4" w:space="0" w:color="auto"/>
              <w:left w:val="single" w:sz="4" w:space="0" w:color="auto"/>
              <w:bottom w:val="single" w:sz="4" w:space="0" w:color="auto"/>
              <w:right w:val="single" w:sz="4" w:space="0" w:color="auto"/>
            </w:tcBorders>
          </w:tcPr>
          <w:p w14:paraId="5A6F826C"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w:t>
            </w:r>
          </w:p>
        </w:tc>
      </w:tr>
      <w:tr w:rsidR="00BE2C06" w:rsidRPr="0076020D" w14:paraId="1BE17D43"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1AE86E7E" w14:textId="77777777" w:rsidR="00BE2C06" w:rsidRPr="0076020D" w:rsidRDefault="00BE2C06" w:rsidP="00315AE2">
            <w:pPr>
              <w:rPr>
                <w:rFonts w:eastAsia="Times New Roman" w:cs="Arial"/>
              </w:rPr>
            </w:pPr>
            <w:r w:rsidRPr="0076020D">
              <w:rPr>
                <w:rFonts w:eastAsia="Times New Roman" w:cs="Arial"/>
              </w:rPr>
              <w:t xml:space="preserve">1.1. Elutuba </w:t>
            </w:r>
          </w:p>
        </w:tc>
        <w:tc>
          <w:tcPr>
            <w:tcW w:w="1144" w:type="pct"/>
            <w:tcBorders>
              <w:top w:val="single" w:sz="4" w:space="0" w:color="auto"/>
              <w:left w:val="single" w:sz="4" w:space="0" w:color="auto"/>
              <w:bottom w:val="single" w:sz="4" w:space="0" w:color="auto"/>
              <w:right w:val="single" w:sz="4" w:space="0" w:color="auto"/>
            </w:tcBorders>
            <w:hideMark/>
          </w:tcPr>
          <w:p w14:paraId="61E3A09B" w14:textId="77777777" w:rsidR="00BE2C06" w:rsidRPr="0076020D" w:rsidRDefault="00BE2C06" w:rsidP="00315AE2">
            <w:pPr>
              <w:rPr>
                <w:rFonts w:eastAsia="Times New Roman" w:cs="Arial"/>
              </w:rPr>
            </w:pPr>
            <w:r w:rsidRPr="0076020D">
              <w:rPr>
                <w:rFonts w:eastAsia="Times New Roman" w:cs="Arial"/>
              </w:rPr>
              <w:t xml:space="preserve">40 päeval </w:t>
            </w:r>
          </w:p>
        </w:tc>
        <w:tc>
          <w:tcPr>
            <w:tcW w:w="1175" w:type="pct"/>
            <w:tcBorders>
              <w:top w:val="single" w:sz="4" w:space="0" w:color="auto"/>
              <w:left w:val="single" w:sz="4" w:space="0" w:color="auto"/>
              <w:bottom w:val="single" w:sz="4" w:space="0" w:color="auto"/>
              <w:right w:val="single" w:sz="4" w:space="0" w:color="auto"/>
            </w:tcBorders>
          </w:tcPr>
          <w:p w14:paraId="74953A10" w14:textId="16D0FF65" w:rsidR="00BE2C06" w:rsidRPr="0076020D" w:rsidRDefault="00BE2C06" w:rsidP="00315AE2">
            <w:pPr>
              <w:rPr>
                <w:rFonts w:eastAsia="Times New Roman" w:cs="Arial"/>
              </w:rPr>
            </w:pPr>
            <w:r w:rsidRPr="0076020D">
              <w:rPr>
                <w:rFonts w:eastAsia="Times New Roman" w:cs="Arial"/>
              </w:rPr>
              <w:t>35 päeval</w:t>
            </w:r>
            <w:del w:id="7" w:author="Marko Ründva" w:date="2025-10-09T20:18:00Z" w16du:dateUtc="2025-10-09T17:18:00Z">
              <w:r w:rsidRPr="0076020D" w:rsidDel="00BE6FBC">
                <w:rPr>
                  <w:rFonts w:eastAsia="Times New Roman" w:cs="Arial"/>
                </w:rPr>
                <w:delText>, 30 öösel</w:delText>
              </w:r>
            </w:del>
            <w:r w:rsidRPr="0076020D">
              <w:rPr>
                <w:rFonts w:eastAsia="Times New Roman" w:cs="Arial"/>
              </w:rPr>
              <w:t xml:space="preserve"> </w:t>
            </w:r>
          </w:p>
        </w:tc>
      </w:tr>
      <w:tr w:rsidR="00BE2C06" w:rsidRPr="0076020D" w14:paraId="50781A12"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348F3A26" w14:textId="77777777" w:rsidR="00BE2C06" w:rsidRPr="0076020D" w:rsidRDefault="00BE2C06" w:rsidP="00315AE2">
            <w:pPr>
              <w:rPr>
                <w:rFonts w:eastAsia="Times New Roman" w:cs="Arial"/>
              </w:rPr>
            </w:pPr>
            <w:r w:rsidRPr="0076020D">
              <w:rPr>
                <w:rFonts w:eastAsia="Times New Roman" w:cs="Arial"/>
              </w:rPr>
              <w:t xml:space="preserve">1.2. Magamistuba </w:t>
            </w:r>
          </w:p>
        </w:tc>
        <w:tc>
          <w:tcPr>
            <w:tcW w:w="1144" w:type="pct"/>
            <w:tcBorders>
              <w:top w:val="single" w:sz="4" w:space="0" w:color="auto"/>
              <w:left w:val="single" w:sz="4" w:space="0" w:color="auto"/>
              <w:bottom w:val="single" w:sz="4" w:space="0" w:color="auto"/>
              <w:right w:val="single" w:sz="4" w:space="0" w:color="auto"/>
            </w:tcBorders>
            <w:hideMark/>
          </w:tcPr>
          <w:p w14:paraId="21C4A79F" w14:textId="77777777" w:rsidR="000D179C" w:rsidRDefault="00BE2C06" w:rsidP="00315AE2">
            <w:pPr>
              <w:rPr>
                <w:ins w:id="8" w:author="Marko Ründva" w:date="2025-10-09T20:20:00Z" w16du:dateUtc="2025-10-09T17:20:00Z"/>
                <w:rFonts w:eastAsia="Times New Roman" w:cs="Arial"/>
              </w:rPr>
            </w:pPr>
            <w:r w:rsidRPr="0076020D">
              <w:rPr>
                <w:rFonts w:eastAsia="Times New Roman" w:cs="Arial"/>
              </w:rPr>
              <w:t xml:space="preserve">30 öösel </w:t>
            </w:r>
          </w:p>
          <w:p w14:paraId="75B6903B" w14:textId="57D50243" w:rsidR="00BE2C06" w:rsidRPr="0076020D" w:rsidRDefault="000D179C" w:rsidP="00315AE2">
            <w:pPr>
              <w:rPr>
                <w:rFonts w:eastAsia="Times New Roman" w:cs="Arial"/>
              </w:rPr>
            </w:pPr>
            <w:proofErr w:type="spellStart"/>
            <w:ins w:id="9" w:author="Marko Ründva" w:date="2025-10-09T20:20:00Z" w16du:dateUtc="2025-10-09T17:20: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vertAlign w:val="subscript"/>
                </w:rPr>
                <w:t xml:space="preserve"> </w:t>
              </w:r>
              <w:r w:rsidRPr="0076020D">
                <w:rPr>
                  <w:rFonts w:eastAsia="Times New Roman" w:cs="Arial"/>
                </w:rPr>
                <w:t>(dB) 45</w:t>
              </w:r>
              <w:r w:rsidRPr="0076020D">
                <w:rPr>
                  <w:rFonts w:eastAsia="Times New Roman" w:cs="Arial"/>
                  <w:vertAlign w:val="superscript"/>
                </w:rPr>
                <w:t>1</w:t>
              </w:r>
              <w:r w:rsidRPr="0076020D">
                <w:rPr>
                  <w:rFonts w:eastAsia="Times New Roman" w:cs="Arial"/>
                </w:rPr>
                <w:t xml:space="preserve"> öösel</w:t>
              </w:r>
            </w:ins>
          </w:p>
        </w:tc>
        <w:tc>
          <w:tcPr>
            <w:tcW w:w="1175" w:type="pct"/>
            <w:tcBorders>
              <w:top w:val="single" w:sz="4" w:space="0" w:color="auto"/>
              <w:left w:val="single" w:sz="4" w:space="0" w:color="auto"/>
              <w:bottom w:val="single" w:sz="4" w:space="0" w:color="auto"/>
              <w:right w:val="single" w:sz="4" w:space="0" w:color="auto"/>
            </w:tcBorders>
          </w:tcPr>
          <w:p w14:paraId="2012EEF4" w14:textId="77777777" w:rsidR="00BE6FBC" w:rsidRDefault="00BE2C06" w:rsidP="00315AE2">
            <w:pPr>
              <w:rPr>
                <w:ins w:id="10" w:author="Marko Ründva" w:date="2025-10-09T20:18:00Z" w16du:dateUtc="2025-10-09T17:18:00Z"/>
                <w:rFonts w:eastAsia="Times New Roman" w:cs="Arial"/>
              </w:rPr>
            </w:pPr>
            <w:r w:rsidRPr="0076020D">
              <w:rPr>
                <w:rFonts w:eastAsia="Times New Roman" w:cs="Arial"/>
              </w:rPr>
              <w:t>35 päeval</w:t>
            </w:r>
          </w:p>
          <w:p w14:paraId="349BFA7A" w14:textId="77777777" w:rsidR="00BE2C06" w:rsidRDefault="00BE2C06" w:rsidP="00315AE2">
            <w:pPr>
              <w:rPr>
                <w:ins w:id="11" w:author="Marko Ründva" w:date="2025-10-09T20:20:00Z" w16du:dateUtc="2025-10-09T17:20:00Z"/>
                <w:rFonts w:eastAsia="Times New Roman" w:cs="Arial"/>
              </w:rPr>
            </w:pPr>
            <w:del w:id="12" w:author="Marko Ründva" w:date="2025-10-09T20:18:00Z" w16du:dateUtc="2025-10-09T17:18:00Z">
              <w:r w:rsidRPr="0076020D" w:rsidDel="00BE6FBC">
                <w:rPr>
                  <w:rFonts w:eastAsia="Times New Roman" w:cs="Arial"/>
                </w:rPr>
                <w:delText xml:space="preserve">, </w:delText>
              </w:r>
            </w:del>
            <w:r w:rsidRPr="0076020D">
              <w:rPr>
                <w:rFonts w:eastAsia="Times New Roman" w:cs="Arial"/>
              </w:rPr>
              <w:t xml:space="preserve">30 öösel  </w:t>
            </w:r>
          </w:p>
          <w:p w14:paraId="77C80BC2" w14:textId="276BCD4E" w:rsidR="000D179C" w:rsidRPr="0076020D" w:rsidRDefault="000D179C" w:rsidP="00315AE2">
            <w:pPr>
              <w:rPr>
                <w:rFonts w:eastAsia="Times New Roman" w:cs="Arial"/>
              </w:rPr>
            </w:pPr>
            <w:proofErr w:type="spellStart"/>
            <w:ins w:id="13" w:author="Marko Ründva" w:date="2025-10-09T20:20:00Z" w16du:dateUtc="2025-10-09T17:20: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w:t>
              </w:r>
              <w:r>
                <w:rPr>
                  <w:rFonts w:eastAsia="Times New Roman" w:cs="Arial"/>
                </w:rPr>
                <w:t xml:space="preserve"> </w:t>
              </w:r>
              <w:r w:rsidRPr="0076020D">
                <w:rPr>
                  <w:rFonts w:eastAsia="Times New Roman" w:cs="Arial"/>
                </w:rPr>
                <w:t>45</w:t>
              </w:r>
              <w:r w:rsidRPr="0076020D">
                <w:rPr>
                  <w:rFonts w:eastAsia="Times New Roman" w:cs="Arial"/>
                  <w:vertAlign w:val="superscript"/>
                </w:rPr>
                <w:t>1</w:t>
              </w:r>
              <w:r w:rsidRPr="0076020D">
                <w:rPr>
                  <w:rFonts w:eastAsia="Times New Roman" w:cs="Arial"/>
                </w:rPr>
                <w:t xml:space="preserve"> öösel</w:t>
              </w:r>
            </w:ins>
          </w:p>
        </w:tc>
      </w:tr>
      <w:tr w:rsidR="00BE2C06" w:rsidRPr="0076020D" w14:paraId="45262C89" w14:textId="77777777" w:rsidTr="00E50787">
        <w:tc>
          <w:tcPr>
            <w:tcW w:w="0" w:type="auto"/>
            <w:gridSpan w:val="2"/>
            <w:tcBorders>
              <w:top w:val="single" w:sz="4" w:space="0" w:color="auto"/>
              <w:left w:val="single" w:sz="4" w:space="0" w:color="auto"/>
              <w:bottom w:val="single" w:sz="4" w:space="0" w:color="auto"/>
              <w:right w:val="single" w:sz="4" w:space="0" w:color="auto"/>
            </w:tcBorders>
            <w:hideMark/>
          </w:tcPr>
          <w:p w14:paraId="056E2E5A" w14:textId="054D9E83" w:rsidR="00BE2C06" w:rsidRPr="0076020D" w:rsidRDefault="00BE2C06" w:rsidP="00315AE2">
            <w:pPr>
              <w:rPr>
                <w:rFonts w:eastAsia="Times New Roman" w:cs="Arial"/>
              </w:rPr>
            </w:pPr>
            <w:r w:rsidRPr="0076020D">
              <w:rPr>
                <w:rFonts w:eastAsia="Times New Roman" w:cs="Arial"/>
                <w:b/>
                <w:bCs/>
              </w:rPr>
              <w:t>2. Kool ja muu õppeasut</w:t>
            </w:r>
            <w:r w:rsidR="003621A8">
              <w:rPr>
                <w:rFonts w:eastAsia="Times New Roman" w:cs="Arial"/>
                <w:b/>
                <w:bCs/>
              </w:rPr>
              <w:t>us</w:t>
            </w:r>
            <w:r w:rsidRPr="0076020D">
              <w:rPr>
                <w:rFonts w:eastAsia="Times New Roman"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EF4EC9D" w14:textId="77777777" w:rsidR="00BE2C06" w:rsidRPr="0076020D" w:rsidRDefault="00BE2C06" w:rsidP="00315AE2">
            <w:pPr>
              <w:rPr>
                <w:rFonts w:eastAsia="Times New Roman" w:cs="Arial"/>
                <w:b/>
                <w:bCs/>
              </w:rPr>
            </w:pPr>
          </w:p>
        </w:tc>
      </w:tr>
      <w:tr w:rsidR="00BE2C06" w:rsidRPr="0076020D" w14:paraId="5F5FD5B1"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64875404" w14:textId="77777777" w:rsidR="00BE2C06" w:rsidRPr="0076020D" w:rsidRDefault="00BE2C06" w:rsidP="00315AE2">
            <w:pPr>
              <w:rPr>
                <w:rFonts w:eastAsia="Times New Roman" w:cs="Arial"/>
              </w:rPr>
            </w:pPr>
          </w:p>
        </w:tc>
        <w:tc>
          <w:tcPr>
            <w:tcW w:w="1144" w:type="pct"/>
            <w:tcBorders>
              <w:top w:val="single" w:sz="4" w:space="0" w:color="auto"/>
              <w:left w:val="single" w:sz="4" w:space="0" w:color="auto"/>
              <w:bottom w:val="single" w:sz="4" w:space="0" w:color="auto"/>
              <w:right w:val="single" w:sz="4" w:space="0" w:color="auto"/>
            </w:tcBorders>
            <w:hideMark/>
          </w:tcPr>
          <w:p w14:paraId="36AF0BE6"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tc>
        <w:tc>
          <w:tcPr>
            <w:tcW w:w="1175" w:type="pct"/>
            <w:tcBorders>
              <w:top w:val="single" w:sz="4" w:space="0" w:color="auto"/>
              <w:left w:val="single" w:sz="4" w:space="0" w:color="auto"/>
              <w:bottom w:val="single" w:sz="4" w:space="0" w:color="auto"/>
              <w:right w:val="single" w:sz="4" w:space="0" w:color="auto"/>
            </w:tcBorders>
          </w:tcPr>
          <w:p w14:paraId="7468465A"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w:t>
            </w:r>
          </w:p>
        </w:tc>
      </w:tr>
      <w:tr w:rsidR="00BE2C06" w:rsidRPr="0076020D" w14:paraId="211D48CA"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7A95CFD3" w14:textId="77777777" w:rsidR="00BE2C06" w:rsidRPr="0076020D" w:rsidRDefault="00BE2C06" w:rsidP="00315AE2">
            <w:pPr>
              <w:rPr>
                <w:rFonts w:eastAsia="Times New Roman" w:cs="Arial"/>
              </w:rPr>
            </w:pPr>
            <w:r w:rsidRPr="0076020D">
              <w:rPr>
                <w:rFonts w:eastAsia="Times New Roman" w:cs="Arial"/>
              </w:rPr>
              <w:t>2.1. Klass</w:t>
            </w:r>
            <w:r>
              <w:rPr>
                <w:rFonts w:eastAsia="Times New Roman" w:cs="Arial"/>
              </w:rPr>
              <w:t>,</w:t>
            </w:r>
            <w:r w:rsidRPr="0076020D">
              <w:rPr>
                <w:rFonts w:eastAsia="Times New Roman" w:cs="Arial"/>
              </w:rPr>
              <w:t xml:space="preserve"> õppekabinet</w:t>
            </w:r>
            <w:r>
              <w:rPr>
                <w:rFonts w:eastAsia="Times New Roman" w:cs="Arial"/>
              </w:rPr>
              <w:t>,</w:t>
            </w:r>
            <w:r w:rsidRPr="0076020D">
              <w:rPr>
                <w:rFonts w:eastAsia="Times New Roman" w:cs="Arial"/>
              </w:rPr>
              <w:t xml:space="preserve"> lugemissaal</w:t>
            </w:r>
            <w:r>
              <w:rPr>
                <w:rFonts w:eastAsia="Times New Roman" w:cs="Arial"/>
              </w:rPr>
              <w:t>,</w:t>
            </w:r>
            <w:r w:rsidRPr="0076020D">
              <w:rPr>
                <w:rFonts w:eastAsia="Times New Roman" w:cs="Arial"/>
              </w:rPr>
              <w:t xml:space="preserve"> muu õpperuum</w:t>
            </w:r>
          </w:p>
        </w:tc>
        <w:tc>
          <w:tcPr>
            <w:tcW w:w="1144" w:type="pct"/>
            <w:tcBorders>
              <w:top w:val="single" w:sz="4" w:space="0" w:color="auto"/>
              <w:left w:val="single" w:sz="4" w:space="0" w:color="auto"/>
              <w:bottom w:val="single" w:sz="4" w:space="0" w:color="auto"/>
              <w:right w:val="single" w:sz="4" w:space="0" w:color="auto"/>
            </w:tcBorders>
            <w:hideMark/>
          </w:tcPr>
          <w:p w14:paraId="6052BA67" w14:textId="77777777" w:rsidR="00BE2C06" w:rsidRPr="0076020D" w:rsidRDefault="00BE2C06" w:rsidP="00315AE2">
            <w:pPr>
              <w:rPr>
                <w:rFonts w:eastAsia="Times New Roman" w:cs="Arial"/>
              </w:rPr>
            </w:pPr>
            <w:r w:rsidRPr="0076020D">
              <w:rPr>
                <w:rFonts w:eastAsia="Times New Roman" w:cs="Arial"/>
              </w:rPr>
              <w:t xml:space="preserve">40 päeval </w:t>
            </w:r>
          </w:p>
        </w:tc>
        <w:tc>
          <w:tcPr>
            <w:tcW w:w="1175" w:type="pct"/>
            <w:tcBorders>
              <w:top w:val="single" w:sz="4" w:space="0" w:color="auto"/>
              <w:left w:val="single" w:sz="4" w:space="0" w:color="auto"/>
              <w:bottom w:val="single" w:sz="4" w:space="0" w:color="auto"/>
              <w:right w:val="single" w:sz="4" w:space="0" w:color="auto"/>
            </w:tcBorders>
          </w:tcPr>
          <w:p w14:paraId="60C5D8DC" w14:textId="77777777" w:rsidR="00BE2C06" w:rsidRPr="0076020D" w:rsidRDefault="00BE2C06" w:rsidP="00315AE2">
            <w:pPr>
              <w:rPr>
                <w:rFonts w:eastAsia="Times New Roman" w:cs="Arial"/>
              </w:rPr>
            </w:pPr>
            <w:r w:rsidRPr="0076020D">
              <w:rPr>
                <w:rFonts w:eastAsia="Times New Roman" w:cs="Arial"/>
              </w:rPr>
              <w:t xml:space="preserve">35 päeval  </w:t>
            </w:r>
          </w:p>
        </w:tc>
      </w:tr>
      <w:tr w:rsidR="00BE2C06" w:rsidRPr="0076020D" w14:paraId="6B0F4E73"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7FFD0CBF" w14:textId="77777777" w:rsidR="00BE2C06" w:rsidRPr="0076020D" w:rsidRDefault="00BE2C06" w:rsidP="00315AE2">
            <w:pPr>
              <w:rPr>
                <w:rFonts w:eastAsia="Times New Roman" w:cs="Arial"/>
              </w:rPr>
            </w:pPr>
            <w:r w:rsidRPr="0076020D">
              <w:rPr>
                <w:rFonts w:eastAsia="Times New Roman" w:cs="Arial"/>
              </w:rPr>
              <w:t>2.2. Nägemis- ja kuulmispuudega õpilaste klassiruum</w:t>
            </w:r>
            <w:r>
              <w:rPr>
                <w:rFonts w:eastAsia="Times New Roman" w:cs="Arial"/>
              </w:rPr>
              <w:t>,</w:t>
            </w:r>
            <w:r w:rsidRPr="0076020D">
              <w:rPr>
                <w:rFonts w:eastAsia="Times New Roman" w:cs="Arial"/>
              </w:rPr>
              <w:t xml:space="preserve"> muusikaklass</w:t>
            </w:r>
          </w:p>
        </w:tc>
        <w:tc>
          <w:tcPr>
            <w:tcW w:w="1144" w:type="pct"/>
            <w:tcBorders>
              <w:top w:val="single" w:sz="4" w:space="0" w:color="auto"/>
              <w:left w:val="single" w:sz="4" w:space="0" w:color="auto"/>
              <w:bottom w:val="single" w:sz="4" w:space="0" w:color="auto"/>
              <w:right w:val="single" w:sz="4" w:space="0" w:color="auto"/>
            </w:tcBorders>
            <w:hideMark/>
          </w:tcPr>
          <w:p w14:paraId="29DEEA5B" w14:textId="77777777" w:rsidR="00BE2C06" w:rsidRPr="0076020D" w:rsidRDefault="00BE2C06" w:rsidP="00315AE2">
            <w:pPr>
              <w:rPr>
                <w:rFonts w:eastAsia="Times New Roman" w:cs="Arial"/>
              </w:rPr>
            </w:pPr>
            <w:r w:rsidRPr="0076020D">
              <w:rPr>
                <w:rFonts w:eastAsia="Times New Roman" w:cs="Arial"/>
              </w:rPr>
              <w:t xml:space="preserve">35 päeval </w:t>
            </w:r>
          </w:p>
        </w:tc>
        <w:tc>
          <w:tcPr>
            <w:tcW w:w="1175" w:type="pct"/>
            <w:tcBorders>
              <w:top w:val="single" w:sz="4" w:space="0" w:color="auto"/>
              <w:left w:val="single" w:sz="4" w:space="0" w:color="auto"/>
              <w:bottom w:val="single" w:sz="4" w:space="0" w:color="auto"/>
              <w:right w:val="single" w:sz="4" w:space="0" w:color="auto"/>
            </w:tcBorders>
          </w:tcPr>
          <w:p w14:paraId="67D17F58" w14:textId="77777777" w:rsidR="00BE2C06" w:rsidRPr="0076020D" w:rsidRDefault="00BE2C06" w:rsidP="00315AE2">
            <w:pPr>
              <w:rPr>
                <w:rFonts w:eastAsia="Times New Roman" w:cs="Arial"/>
              </w:rPr>
            </w:pPr>
            <w:r w:rsidRPr="0076020D">
              <w:rPr>
                <w:rFonts w:eastAsia="Times New Roman" w:cs="Arial"/>
              </w:rPr>
              <w:t xml:space="preserve">30 päeval </w:t>
            </w:r>
          </w:p>
        </w:tc>
      </w:tr>
      <w:tr w:rsidR="00BE2C06" w:rsidRPr="0076020D" w14:paraId="78A114B9"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21AFDD94" w14:textId="77777777" w:rsidR="00BE2C06" w:rsidRPr="0076020D" w:rsidRDefault="00BE2C06" w:rsidP="00315AE2">
            <w:pPr>
              <w:rPr>
                <w:rFonts w:eastAsia="Times New Roman" w:cs="Arial"/>
              </w:rPr>
            </w:pPr>
            <w:r w:rsidRPr="0076020D">
              <w:rPr>
                <w:rFonts w:eastAsia="Times New Roman" w:cs="Arial"/>
              </w:rPr>
              <w:t>2.3. Saal</w:t>
            </w:r>
            <w:r>
              <w:rPr>
                <w:rFonts w:eastAsia="Times New Roman" w:cs="Arial"/>
              </w:rPr>
              <w:t>,</w:t>
            </w:r>
            <w:r w:rsidRPr="0076020D">
              <w:rPr>
                <w:rFonts w:eastAsia="Times New Roman" w:cs="Arial"/>
              </w:rPr>
              <w:t xml:space="preserve"> aula</w:t>
            </w:r>
          </w:p>
        </w:tc>
        <w:tc>
          <w:tcPr>
            <w:tcW w:w="1144" w:type="pct"/>
            <w:tcBorders>
              <w:top w:val="single" w:sz="4" w:space="0" w:color="auto"/>
              <w:left w:val="single" w:sz="4" w:space="0" w:color="auto"/>
              <w:bottom w:val="single" w:sz="4" w:space="0" w:color="auto"/>
              <w:right w:val="single" w:sz="4" w:space="0" w:color="auto"/>
            </w:tcBorders>
            <w:hideMark/>
          </w:tcPr>
          <w:p w14:paraId="72D448F6" w14:textId="77777777" w:rsidR="00BE2C06" w:rsidRPr="0076020D" w:rsidRDefault="00BE2C06" w:rsidP="00315AE2">
            <w:pPr>
              <w:rPr>
                <w:rFonts w:eastAsia="Times New Roman" w:cs="Arial"/>
              </w:rPr>
            </w:pPr>
            <w:r w:rsidRPr="0076020D">
              <w:rPr>
                <w:rFonts w:eastAsia="Times New Roman" w:cs="Arial"/>
              </w:rPr>
              <w:t xml:space="preserve">40 päeval </w:t>
            </w:r>
          </w:p>
        </w:tc>
        <w:tc>
          <w:tcPr>
            <w:tcW w:w="1175" w:type="pct"/>
            <w:tcBorders>
              <w:top w:val="single" w:sz="4" w:space="0" w:color="auto"/>
              <w:left w:val="single" w:sz="4" w:space="0" w:color="auto"/>
              <w:bottom w:val="single" w:sz="4" w:space="0" w:color="auto"/>
              <w:right w:val="single" w:sz="4" w:space="0" w:color="auto"/>
            </w:tcBorders>
          </w:tcPr>
          <w:p w14:paraId="54FFE92C" w14:textId="1EB9D6A5" w:rsidR="00BE2C06" w:rsidRPr="0076020D" w:rsidRDefault="0056361F" w:rsidP="00315AE2">
            <w:pPr>
              <w:rPr>
                <w:rFonts w:eastAsia="Times New Roman" w:cs="Arial"/>
              </w:rPr>
            </w:pPr>
            <w:r>
              <w:rPr>
                <w:rFonts w:eastAsia="Times New Roman" w:cs="Arial"/>
              </w:rPr>
              <w:t>35</w:t>
            </w:r>
            <w:r w:rsidR="00BE2C06" w:rsidRPr="0076020D">
              <w:rPr>
                <w:rFonts w:eastAsia="Times New Roman" w:cs="Arial"/>
              </w:rPr>
              <w:t xml:space="preserve"> päeval </w:t>
            </w:r>
          </w:p>
        </w:tc>
      </w:tr>
      <w:tr w:rsidR="00BE2C06" w:rsidRPr="0076020D" w14:paraId="6CB55D43" w14:textId="77777777" w:rsidTr="00E50787">
        <w:tc>
          <w:tcPr>
            <w:tcW w:w="0" w:type="auto"/>
            <w:gridSpan w:val="2"/>
            <w:tcBorders>
              <w:top w:val="single" w:sz="4" w:space="0" w:color="auto"/>
              <w:left w:val="single" w:sz="4" w:space="0" w:color="auto"/>
              <w:bottom w:val="single" w:sz="4" w:space="0" w:color="auto"/>
              <w:right w:val="single" w:sz="4" w:space="0" w:color="auto"/>
            </w:tcBorders>
            <w:hideMark/>
          </w:tcPr>
          <w:p w14:paraId="1ADC1B69" w14:textId="08B0C383" w:rsidR="00BE2C06" w:rsidRPr="0076020D" w:rsidRDefault="00BE2C06" w:rsidP="00315AE2">
            <w:pPr>
              <w:rPr>
                <w:rFonts w:eastAsia="Times New Roman" w:cs="Arial"/>
              </w:rPr>
            </w:pPr>
            <w:r w:rsidRPr="0076020D">
              <w:rPr>
                <w:rFonts w:eastAsia="Times New Roman" w:cs="Arial"/>
                <w:b/>
                <w:bCs/>
              </w:rPr>
              <w:t xml:space="preserve">3. </w:t>
            </w:r>
            <w:r w:rsidR="00A961CA">
              <w:rPr>
                <w:rFonts w:eastAsia="Times New Roman" w:cs="Arial"/>
                <w:b/>
                <w:bCs/>
              </w:rPr>
              <w:t xml:space="preserve">Lasteaed ja </w:t>
            </w:r>
            <w:r w:rsidR="00E46AA3">
              <w:rPr>
                <w:rFonts w:eastAsia="Times New Roman" w:cs="Arial"/>
                <w:b/>
                <w:bCs/>
              </w:rPr>
              <w:t>-</w:t>
            </w:r>
            <w:r w:rsidR="00A961CA">
              <w:rPr>
                <w:rFonts w:eastAsia="Times New Roman" w:cs="Arial"/>
                <w:b/>
                <w:bCs/>
              </w:rPr>
              <w:t>hoid</w:t>
            </w:r>
            <w:r w:rsidRPr="0076020D">
              <w:rPr>
                <w:rFonts w:eastAsia="Times New Roman"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9145960" w14:textId="77777777" w:rsidR="00BE2C06" w:rsidRPr="0076020D" w:rsidRDefault="00BE2C06" w:rsidP="00315AE2">
            <w:pPr>
              <w:rPr>
                <w:rFonts w:eastAsia="Times New Roman" w:cs="Arial"/>
                <w:b/>
                <w:bCs/>
              </w:rPr>
            </w:pPr>
          </w:p>
        </w:tc>
      </w:tr>
      <w:tr w:rsidR="00BE2C06" w:rsidRPr="0076020D" w14:paraId="6550D3BC"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04C7C5AF" w14:textId="77777777" w:rsidR="00BE2C06" w:rsidRPr="0076020D" w:rsidRDefault="00BE2C06" w:rsidP="00315AE2">
            <w:pPr>
              <w:rPr>
                <w:rFonts w:eastAsia="Times New Roman" w:cs="Arial"/>
              </w:rPr>
            </w:pPr>
          </w:p>
        </w:tc>
        <w:tc>
          <w:tcPr>
            <w:tcW w:w="1144" w:type="pct"/>
            <w:tcBorders>
              <w:top w:val="single" w:sz="4" w:space="0" w:color="auto"/>
              <w:left w:val="single" w:sz="4" w:space="0" w:color="auto"/>
              <w:bottom w:val="single" w:sz="4" w:space="0" w:color="auto"/>
              <w:right w:val="single" w:sz="4" w:space="0" w:color="auto"/>
            </w:tcBorders>
            <w:hideMark/>
          </w:tcPr>
          <w:p w14:paraId="7EF7853D"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tc>
        <w:tc>
          <w:tcPr>
            <w:tcW w:w="1175" w:type="pct"/>
            <w:tcBorders>
              <w:top w:val="single" w:sz="4" w:space="0" w:color="auto"/>
              <w:left w:val="single" w:sz="4" w:space="0" w:color="auto"/>
              <w:bottom w:val="single" w:sz="4" w:space="0" w:color="auto"/>
              <w:right w:val="single" w:sz="4" w:space="0" w:color="auto"/>
            </w:tcBorders>
          </w:tcPr>
          <w:p w14:paraId="78BF7DFA"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w:t>
            </w:r>
          </w:p>
        </w:tc>
      </w:tr>
      <w:tr w:rsidR="00BE2C06" w:rsidRPr="0076020D" w14:paraId="397FF549"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68D7AD22" w14:textId="77777777" w:rsidR="00BE2C06" w:rsidRPr="0076020D" w:rsidRDefault="00BE2C06" w:rsidP="00315AE2">
            <w:pPr>
              <w:rPr>
                <w:rFonts w:eastAsia="Times New Roman" w:cs="Arial"/>
              </w:rPr>
            </w:pPr>
            <w:r w:rsidRPr="0076020D">
              <w:rPr>
                <w:rFonts w:eastAsia="Times New Roman" w:cs="Arial"/>
              </w:rPr>
              <w:t>3.1. Rühmaruum</w:t>
            </w:r>
          </w:p>
        </w:tc>
        <w:tc>
          <w:tcPr>
            <w:tcW w:w="1144" w:type="pct"/>
            <w:tcBorders>
              <w:top w:val="single" w:sz="4" w:space="0" w:color="auto"/>
              <w:left w:val="single" w:sz="4" w:space="0" w:color="auto"/>
              <w:bottom w:val="single" w:sz="4" w:space="0" w:color="auto"/>
              <w:right w:val="single" w:sz="4" w:space="0" w:color="auto"/>
            </w:tcBorders>
            <w:hideMark/>
          </w:tcPr>
          <w:p w14:paraId="3519E963" w14:textId="77777777" w:rsidR="00BE2C06" w:rsidRPr="0076020D" w:rsidRDefault="00BE2C06" w:rsidP="00315AE2">
            <w:pPr>
              <w:rPr>
                <w:rFonts w:eastAsia="Times New Roman" w:cs="Arial"/>
              </w:rPr>
            </w:pPr>
            <w:r w:rsidRPr="0076020D">
              <w:rPr>
                <w:rFonts w:eastAsia="Times New Roman" w:cs="Arial"/>
              </w:rPr>
              <w:t xml:space="preserve">40 päeval </w:t>
            </w:r>
          </w:p>
        </w:tc>
        <w:tc>
          <w:tcPr>
            <w:tcW w:w="1175" w:type="pct"/>
            <w:tcBorders>
              <w:top w:val="single" w:sz="4" w:space="0" w:color="auto"/>
              <w:left w:val="single" w:sz="4" w:space="0" w:color="auto"/>
              <w:bottom w:val="single" w:sz="4" w:space="0" w:color="auto"/>
              <w:right w:val="single" w:sz="4" w:space="0" w:color="auto"/>
            </w:tcBorders>
          </w:tcPr>
          <w:p w14:paraId="3E1B545B" w14:textId="77777777" w:rsidR="00BE2C06" w:rsidRPr="0076020D" w:rsidRDefault="00BE2C06" w:rsidP="00315AE2">
            <w:pPr>
              <w:rPr>
                <w:rFonts w:eastAsia="Times New Roman" w:cs="Arial"/>
              </w:rPr>
            </w:pPr>
            <w:r w:rsidRPr="0076020D">
              <w:rPr>
                <w:rFonts w:eastAsia="Times New Roman" w:cs="Arial"/>
              </w:rPr>
              <w:t>35 päeval</w:t>
            </w:r>
          </w:p>
        </w:tc>
      </w:tr>
      <w:tr w:rsidR="00BE2C06" w:rsidRPr="0076020D" w14:paraId="2E94EE05" w14:textId="77777777" w:rsidTr="00E50787">
        <w:tc>
          <w:tcPr>
            <w:tcW w:w="2681" w:type="pct"/>
            <w:tcBorders>
              <w:top w:val="single" w:sz="4" w:space="0" w:color="auto"/>
              <w:left w:val="single" w:sz="4" w:space="0" w:color="auto"/>
              <w:bottom w:val="single" w:sz="4" w:space="0" w:color="auto"/>
              <w:right w:val="single" w:sz="4" w:space="0" w:color="auto"/>
            </w:tcBorders>
            <w:hideMark/>
          </w:tcPr>
          <w:p w14:paraId="7CF1BD45" w14:textId="3330D403" w:rsidR="00BE2C06" w:rsidRPr="0076020D" w:rsidRDefault="00BE2C06" w:rsidP="00315AE2">
            <w:pPr>
              <w:rPr>
                <w:rFonts w:eastAsia="Times New Roman" w:cs="Arial"/>
              </w:rPr>
            </w:pPr>
            <w:r w:rsidRPr="0076020D">
              <w:rPr>
                <w:rFonts w:eastAsia="Times New Roman" w:cs="Arial"/>
              </w:rPr>
              <w:t>3.2. Magamis</w:t>
            </w:r>
            <w:r w:rsidR="00D2150C">
              <w:rPr>
                <w:rFonts w:eastAsia="Times New Roman" w:cs="Arial"/>
              </w:rPr>
              <w:t>ruum</w:t>
            </w:r>
          </w:p>
        </w:tc>
        <w:tc>
          <w:tcPr>
            <w:tcW w:w="1144" w:type="pct"/>
            <w:tcBorders>
              <w:top w:val="single" w:sz="4" w:space="0" w:color="auto"/>
              <w:left w:val="single" w:sz="4" w:space="0" w:color="auto"/>
              <w:bottom w:val="single" w:sz="4" w:space="0" w:color="auto"/>
              <w:right w:val="single" w:sz="4" w:space="0" w:color="auto"/>
            </w:tcBorders>
            <w:hideMark/>
          </w:tcPr>
          <w:p w14:paraId="0F8F328B" w14:textId="77777777" w:rsidR="00BE2C06" w:rsidRDefault="00BE2C06" w:rsidP="00315AE2">
            <w:pPr>
              <w:rPr>
                <w:ins w:id="14" w:author="Marko Ründva" w:date="2025-10-09T20:21:00Z" w16du:dateUtc="2025-10-09T17:21:00Z"/>
                <w:rFonts w:eastAsia="Times New Roman" w:cs="Arial"/>
              </w:rPr>
            </w:pPr>
            <w:r w:rsidRPr="0076020D">
              <w:rPr>
                <w:rFonts w:eastAsia="Times New Roman" w:cs="Arial"/>
              </w:rPr>
              <w:t xml:space="preserve">35 päeval </w:t>
            </w:r>
          </w:p>
          <w:p w14:paraId="5A316C57" w14:textId="77777777" w:rsidR="00601F5E" w:rsidRDefault="00601F5E" w:rsidP="00315AE2">
            <w:pPr>
              <w:rPr>
                <w:ins w:id="15" w:author="Marko Ründva" w:date="2025-10-09T20:21:00Z" w16du:dateUtc="2025-10-09T17:21:00Z"/>
                <w:rFonts w:eastAsia="Times New Roman" w:cs="Arial"/>
              </w:rPr>
            </w:pPr>
            <w:ins w:id="16" w:author="Marko Ründva" w:date="2025-10-09T20:21:00Z" w16du:dateUtc="2025-10-09T17:21:00Z">
              <w:r w:rsidRPr="0076020D">
                <w:rPr>
                  <w:rFonts w:eastAsia="Times New Roman" w:cs="Arial"/>
                </w:rPr>
                <w:t>30 öösel</w:t>
              </w:r>
            </w:ins>
          </w:p>
          <w:p w14:paraId="60F6F268" w14:textId="7CD9756F" w:rsidR="00601F5E" w:rsidRPr="0076020D" w:rsidRDefault="00601F5E" w:rsidP="00315AE2">
            <w:pPr>
              <w:rPr>
                <w:rFonts w:eastAsia="Times New Roman" w:cs="Arial"/>
              </w:rPr>
            </w:pPr>
            <w:proofErr w:type="spellStart"/>
            <w:ins w:id="17" w:author="Marko Ründva" w:date="2025-10-09T20:21:00Z" w16du:dateUtc="2025-10-09T17:21: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vertAlign w:val="subscript"/>
                </w:rPr>
                <w:t xml:space="preserve"> </w:t>
              </w:r>
              <w:r w:rsidRPr="0076020D">
                <w:rPr>
                  <w:rFonts w:eastAsia="Times New Roman" w:cs="Arial"/>
                </w:rPr>
                <w:t>(dB)</w:t>
              </w:r>
              <w:r w:rsidRPr="0076020D">
                <w:rPr>
                  <w:rFonts w:eastAsia="Times New Roman" w:cs="Arial"/>
                </w:rPr>
                <w:t xml:space="preserve"> </w:t>
              </w:r>
              <w:r w:rsidRPr="0076020D">
                <w:rPr>
                  <w:rFonts w:eastAsia="Times New Roman" w:cs="Arial"/>
                </w:rPr>
                <w:t>45</w:t>
              </w:r>
              <w:r w:rsidRPr="0076020D">
                <w:rPr>
                  <w:rFonts w:eastAsia="Times New Roman" w:cs="Arial"/>
                  <w:vertAlign w:val="superscript"/>
                </w:rPr>
                <w:t xml:space="preserve">1 </w:t>
              </w:r>
              <w:r w:rsidRPr="0076020D">
                <w:rPr>
                  <w:rFonts w:eastAsia="Times New Roman" w:cs="Arial"/>
                </w:rPr>
                <w:t>öösel</w:t>
              </w:r>
            </w:ins>
          </w:p>
        </w:tc>
        <w:tc>
          <w:tcPr>
            <w:tcW w:w="1175" w:type="pct"/>
            <w:tcBorders>
              <w:top w:val="single" w:sz="4" w:space="0" w:color="auto"/>
              <w:left w:val="single" w:sz="4" w:space="0" w:color="auto"/>
              <w:bottom w:val="single" w:sz="4" w:space="0" w:color="auto"/>
              <w:right w:val="single" w:sz="4" w:space="0" w:color="auto"/>
            </w:tcBorders>
          </w:tcPr>
          <w:p w14:paraId="378E41BD" w14:textId="77777777" w:rsidR="00601F5E" w:rsidRDefault="00BE2C06" w:rsidP="00315AE2">
            <w:pPr>
              <w:rPr>
                <w:ins w:id="18" w:author="Marko Ründva" w:date="2025-10-09T20:21:00Z" w16du:dateUtc="2025-10-09T17:21:00Z"/>
                <w:rFonts w:eastAsia="Times New Roman" w:cs="Arial"/>
              </w:rPr>
            </w:pPr>
            <w:r w:rsidRPr="0076020D">
              <w:rPr>
                <w:rFonts w:eastAsia="Times New Roman" w:cs="Arial"/>
              </w:rPr>
              <w:t>35 päeval</w:t>
            </w:r>
          </w:p>
          <w:p w14:paraId="08AD8847" w14:textId="77777777" w:rsidR="00601F5E" w:rsidRDefault="00601F5E" w:rsidP="00315AE2">
            <w:pPr>
              <w:rPr>
                <w:ins w:id="19" w:author="Marko Ründva" w:date="2025-10-09T20:22:00Z" w16du:dateUtc="2025-10-09T17:22:00Z"/>
                <w:rFonts w:eastAsia="Times New Roman" w:cs="Arial"/>
              </w:rPr>
            </w:pPr>
            <w:ins w:id="20" w:author="Marko Ründva" w:date="2025-10-09T20:21:00Z" w16du:dateUtc="2025-10-09T17:21:00Z">
              <w:r w:rsidRPr="0076020D">
                <w:rPr>
                  <w:rFonts w:eastAsia="Times New Roman" w:cs="Arial"/>
                </w:rPr>
                <w:t>30 öösel</w:t>
              </w:r>
              <w:r w:rsidRPr="0076020D">
                <w:rPr>
                  <w:rFonts w:eastAsia="Times New Roman" w:cs="Arial"/>
                </w:rPr>
                <w:t xml:space="preserve"> </w:t>
              </w:r>
            </w:ins>
          </w:p>
          <w:p w14:paraId="7CBE60CF" w14:textId="5EC4AF30" w:rsidR="00BE2C06" w:rsidRPr="0076020D" w:rsidRDefault="00601F5E" w:rsidP="00315AE2">
            <w:pPr>
              <w:rPr>
                <w:rFonts w:eastAsia="Times New Roman" w:cs="Arial"/>
              </w:rPr>
            </w:pPr>
            <w:proofErr w:type="spellStart"/>
            <w:ins w:id="21" w:author="Marko Ründva" w:date="2025-10-09T20:21:00Z" w16du:dateUtc="2025-10-09T17:21: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vertAlign w:val="subscript"/>
                </w:rPr>
                <w:t xml:space="preserve"> </w:t>
              </w:r>
              <w:r w:rsidRPr="0076020D">
                <w:rPr>
                  <w:rFonts w:eastAsia="Times New Roman" w:cs="Arial"/>
                </w:rPr>
                <w:t>(dB)</w:t>
              </w:r>
            </w:ins>
            <w:ins w:id="22" w:author="Marko Ründva" w:date="2025-10-09T20:22:00Z" w16du:dateUtc="2025-10-09T17:22:00Z">
              <w:r w:rsidRPr="0076020D">
                <w:rPr>
                  <w:rFonts w:eastAsia="Times New Roman" w:cs="Arial"/>
                </w:rPr>
                <w:t xml:space="preserve"> </w:t>
              </w:r>
              <w:r w:rsidRPr="0076020D">
                <w:rPr>
                  <w:rFonts w:eastAsia="Times New Roman" w:cs="Arial"/>
                </w:rPr>
                <w:t>45</w:t>
              </w:r>
              <w:r w:rsidRPr="0076020D">
                <w:rPr>
                  <w:rFonts w:eastAsia="Times New Roman" w:cs="Arial"/>
                  <w:vertAlign w:val="superscript"/>
                </w:rPr>
                <w:t xml:space="preserve">1 </w:t>
              </w:r>
              <w:r w:rsidRPr="0076020D">
                <w:rPr>
                  <w:rFonts w:eastAsia="Times New Roman" w:cs="Arial"/>
                </w:rPr>
                <w:t>öösel</w:t>
              </w:r>
            </w:ins>
          </w:p>
        </w:tc>
      </w:tr>
      <w:tr w:rsidR="00BE2C06" w:rsidRPr="0076020D" w14:paraId="258B6637" w14:textId="77777777" w:rsidTr="00E50787">
        <w:tc>
          <w:tcPr>
            <w:tcW w:w="0" w:type="auto"/>
            <w:gridSpan w:val="2"/>
            <w:tcBorders>
              <w:top w:val="single" w:sz="4" w:space="0" w:color="auto"/>
              <w:left w:val="single" w:sz="4" w:space="0" w:color="auto"/>
              <w:bottom w:val="single" w:sz="4" w:space="0" w:color="auto"/>
              <w:right w:val="single" w:sz="4" w:space="0" w:color="auto"/>
            </w:tcBorders>
          </w:tcPr>
          <w:p w14:paraId="264A6AA6" w14:textId="120BDFFE" w:rsidR="00BE2C06" w:rsidRPr="0076020D" w:rsidRDefault="00BE2C06" w:rsidP="00315AE2">
            <w:pPr>
              <w:rPr>
                <w:rFonts w:eastAsia="Times New Roman" w:cs="Arial"/>
                <w:b/>
                <w:bCs/>
              </w:rPr>
            </w:pPr>
            <w:r w:rsidRPr="0076020D">
              <w:rPr>
                <w:rFonts w:eastAsia="Times New Roman" w:cs="Arial"/>
                <w:b/>
                <w:bCs/>
              </w:rPr>
              <w:t>4. H</w:t>
            </w:r>
            <w:r w:rsidRPr="0076020D">
              <w:rPr>
                <w:rFonts w:cs="Arial"/>
                <w:b/>
                <w:bCs/>
              </w:rPr>
              <w:t>oolekandeasutus</w:t>
            </w:r>
            <w:r w:rsidR="004B706D">
              <w:rPr>
                <w:rFonts w:cs="Arial"/>
                <w:b/>
                <w:bCs/>
              </w:rPr>
              <w:t>e hoone</w:t>
            </w:r>
          </w:p>
        </w:tc>
        <w:tc>
          <w:tcPr>
            <w:tcW w:w="0" w:type="auto"/>
            <w:tcBorders>
              <w:top w:val="single" w:sz="4" w:space="0" w:color="auto"/>
              <w:left w:val="single" w:sz="4" w:space="0" w:color="auto"/>
              <w:bottom w:val="single" w:sz="4" w:space="0" w:color="auto"/>
              <w:right w:val="single" w:sz="4" w:space="0" w:color="auto"/>
            </w:tcBorders>
          </w:tcPr>
          <w:p w14:paraId="0FEA2B4A" w14:textId="77777777" w:rsidR="00BE2C06" w:rsidRPr="0076020D" w:rsidRDefault="00BE2C06" w:rsidP="00315AE2">
            <w:pPr>
              <w:rPr>
                <w:rFonts w:eastAsia="Times New Roman" w:cs="Arial"/>
                <w:b/>
                <w:bCs/>
              </w:rPr>
            </w:pPr>
          </w:p>
        </w:tc>
      </w:tr>
      <w:tr w:rsidR="00BE2C06" w:rsidRPr="0076020D" w14:paraId="41A8E12E" w14:textId="77777777" w:rsidTr="00E50787">
        <w:tc>
          <w:tcPr>
            <w:tcW w:w="2681" w:type="pct"/>
            <w:tcBorders>
              <w:top w:val="single" w:sz="4" w:space="0" w:color="auto"/>
              <w:left w:val="single" w:sz="4" w:space="0" w:color="auto"/>
              <w:bottom w:val="single" w:sz="4" w:space="0" w:color="auto"/>
              <w:right w:val="single" w:sz="4" w:space="0" w:color="auto"/>
            </w:tcBorders>
          </w:tcPr>
          <w:p w14:paraId="6FDD0586" w14:textId="77777777" w:rsidR="00BE2C06" w:rsidRPr="0076020D" w:rsidRDefault="00BE2C06" w:rsidP="00315AE2">
            <w:pPr>
              <w:rPr>
                <w:rFonts w:eastAsia="Times New Roman" w:cs="Arial"/>
              </w:rPr>
            </w:pPr>
          </w:p>
        </w:tc>
        <w:tc>
          <w:tcPr>
            <w:tcW w:w="1144" w:type="pct"/>
            <w:tcBorders>
              <w:top w:val="single" w:sz="4" w:space="0" w:color="auto"/>
              <w:left w:val="single" w:sz="4" w:space="0" w:color="auto"/>
              <w:bottom w:val="single" w:sz="4" w:space="0" w:color="auto"/>
              <w:right w:val="single" w:sz="4" w:space="0" w:color="auto"/>
            </w:tcBorders>
          </w:tcPr>
          <w:p w14:paraId="0D29D2B4"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w:t>
            </w:r>
          </w:p>
        </w:tc>
        <w:tc>
          <w:tcPr>
            <w:tcW w:w="1175" w:type="pct"/>
            <w:tcBorders>
              <w:top w:val="single" w:sz="4" w:space="0" w:color="auto"/>
              <w:left w:val="single" w:sz="4" w:space="0" w:color="auto"/>
              <w:bottom w:val="single" w:sz="4" w:space="0" w:color="auto"/>
              <w:right w:val="single" w:sz="4" w:space="0" w:color="auto"/>
            </w:tcBorders>
          </w:tcPr>
          <w:p w14:paraId="188501F5"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w:t>
            </w:r>
          </w:p>
        </w:tc>
      </w:tr>
      <w:tr w:rsidR="00BE2C06" w:rsidRPr="0076020D" w14:paraId="39C236C2" w14:textId="77777777" w:rsidTr="00E50787">
        <w:tc>
          <w:tcPr>
            <w:tcW w:w="2681" w:type="pct"/>
            <w:tcBorders>
              <w:top w:val="single" w:sz="4" w:space="0" w:color="auto"/>
              <w:left w:val="single" w:sz="4" w:space="0" w:color="auto"/>
              <w:bottom w:val="single" w:sz="4" w:space="0" w:color="auto"/>
              <w:right w:val="single" w:sz="4" w:space="0" w:color="auto"/>
            </w:tcBorders>
          </w:tcPr>
          <w:p w14:paraId="06D37F00" w14:textId="77777777" w:rsidR="00BE2C06" w:rsidRPr="0076020D" w:rsidRDefault="00BE2C06" w:rsidP="00315AE2">
            <w:pPr>
              <w:rPr>
                <w:rFonts w:eastAsia="Times New Roman" w:cs="Arial"/>
              </w:rPr>
            </w:pPr>
            <w:r w:rsidRPr="0076020D">
              <w:rPr>
                <w:rFonts w:eastAsia="Times New Roman" w:cs="Arial"/>
              </w:rPr>
              <w:t>4.1. Elutuba</w:t>
            </w:r>
          </w:p>
        </w:tc>
        <w:tc>
          <w:tcPr>
            <w:tcW w:w="1144" w:type="pct"/>
            <w:tcBorders>
              <w:top w:val="single" w:sz="4" w:space="0" w:color="auto"/>
              <w:left w:val="single" w:sz="4" w:space="0" w:color="auto"/>
              <w:bottom w:val="single" w:sz="4" w:space="0" w:color="auto"/>
              <w:right w:val="single" w:sz="4" w:space="0" w:color="auto"/>
            </w:tcBorders>
          </w:tcPr>
          <w:p w14:paraId="7ABBDBF1" w14:textId="77777777" w:rsidR="00BE2C06" w:rsidRPr="0076020D" w:rsidRDefault="00BE2C06" w:rsidP="00315AE2">
            <w:pPr>
              <w:rPr>
                <w:rFonts w:eastAsia="Times New Roman" w:cs="Arial"/>
              </w:rPr>
            </w:pPr>
            <w:r w:rsidRPr="0076020D">
              <w:rPr>
                <w:rFonts w:eastAsia="Times New Roman" w:cs="Arial"/>
              </w:rPr>
              <w:t xml:space="preserve">40 päeval </w:t>
            </w:r>
          </w:p>
        </w:tc>
        <w:tc>
          <w:tcPr>
            <w:tcW w:w="1175" w:type="pct"/>
            <w:tcBorders>
              <w:top w:val="single" w:sz="4" w:space="0" w:color="auto"/>
              <w:left w:val="single" w:sz="4" w:space="0" w:color="auto"/>
              <w:bottom w:val="single" w:sz="4" w:space="0" w:color="auto"/>
              <w:right w:val="single" w:sz="4" w:space="0" w:color="auto"/>
            </w:tcBorders>
          </w:tcPr>
          <w:p w14:paraId="13F1AE8E" w14:textId="23D5A4CA" w:rsidR="00BE2C06" w:rsidRPr="0076020D" w:rsidRDefault="00BE2C06" w:rsidP="00315AE2">
            <w:pPr>
              <w:rPr>
                <w:rFonts w:eastAsia="Times New Roman" w:cs="Arial"/>
              </w:rPr>
            </w:pPr>
            <w:r w:rsidRPr="0076020D">
              <w:rPr>
                <w:rFonts w:eastAsia="Times New Roman" w:cs="Arial"/>
              </w:rPr>
              <w:t>35 päeval</w:t>
            </w:r>
            <w:del w:id="23" w:author="Marko Ründva" w:date="2025-10-09T20:23:00Z" w16du:dateUtc="2025-10-09T17:23:00Z">
              <w:r w:rsidRPr="0076020D" w:rsidDel="004164FE">
                <w:rPr>
                  <w:rFonts w:eastAsia="Times New Roman" w:cs="Arial"/>
                </w:rPr>
                <w:br/>
              </w:r>
              <w:r w:rsidRPr="0076020D" w:rsidDel="00537210">
                <w:rPr>
                  <w:rFonts w:eastAsia="Times New Roman" w:cs="Arial"/>
                </w:rPr>
                <w:delText xml:space="preserve">35 öösel </w:delText>
              </w:r>
            </w:del>
          </w:p>
        </w:tc>
      </w:tr>
      <w:tr w:rsidR="00BE2C06" w:rsidRPr="0076020D" w14:paraId="0B5BBCCF" w14:textId="77777777" w:rsidTr="00E50787">
        <w:tc>
          <w:tcPr>
            <w:tcW w:w="2681" w:type="pct"/>
            <w:tcBorders>
              <w:top w:val="single" w:sz="4" w:space="0" w:color="auto"/>
              <w:left w:val="single" w:sz="4" w:space="0" w:color="auto"/>
              <w:bottom w:val="single" w:sz="4" w:space="0" w:color="auto"/>
              <w:right w:val="single" w:sz="4" w:space="0" w:color="auto"/>
            </w:tcBorders>
          </w:tcPr>
          <w:p w14:paraId="6ABB7AA7" w14:textId="77777777" w:rsidR="00BE2C06" w:rsidRPr="0076020D" w:rsidRDefault="00BE2C06" w:rsidP="00315AE2">
            <w:pPr>
              <w:rPr>
                <w:rFonts w:eastAsia="Times New Roman" w:cs="Arial"/>
              </w:rPr>
            </w:pPr>
            <w:r w:rsidRPr="0076020D">
              <w:rPr>
                <w:rFonts w:eastAsia="Times New Roman" w:cs="Arial"/>
              </w:rPr>
              <w:lastRenderedPageBreak/>
              <w:t>4.2. Magamistuba</w:t>
            </w:r>
          </w:p>
        </w:tc>
        <w:tc>
          <w:tcPr>
            <w:tcW w:w="1144" w:type="pct"/>
            <w:tcBorders>
              <w:top w:val="single" w:sz="4" w:space="0" w:color="auto"/>
              <w:left w:val="single" w:sz="4" w:space="0" w:color="auto"/>
              <w:bottom w:val="single" w:sz="4" w:space="0" w:color="auto"/>
              <w:right w:val="single" w:sz="4" w:space="0" w:color="auto"/>
            </w:tcBorders>
          </w:tcPr>
          <w:p w14:paraId="4A274410" w14:textId="77777777" w:rsidR="004164FE" w:rsidRDefault="00BE2C06" w:rsidP="00315AE2">
            <w:pPr>
              <w:rPr>
                <w:ins w:id="24" w:author="Marko Ründva" w:date="2025-10-09T20:23:00Z" w16du:dateUtc="2025-10-09T17:23:00Z"/>
                <w:rFonts w:eastAsia="Times New Roman" w:cs="Arial"/>
              </w:rPr>
            </w:pPr>
            <w:r w:rsidRPr="0076020D">
              <w:rPr>
                <w:rFonts w:eastAsia="Times New Roman" w:cs="Arial"/>
              </w:rPr>
              <w:t xml:space="preserve">30 öösel </w:t>
            </w:r>
          </w:p>
          <w:p w14:paraId="355D5221" w14:textId="327693D1" w:rsidR="00BE2C06" w:rsidRPr="0076020D" w:rsidRDefault="004164FE" w:rsidP="00315AE2">
            <w:pPr>
              <w:rPr>
                <w:rFonts w:eastAsia="Times New Roman" w:cs="Arial"/>
              </w:rPr>
            </w:pPr>
            <w:proofErr w:type="spellStart"/>
            <w:ins w:id="25" w:author="Marko Ründva" w:date="2025-10-09T20:23:00Z" w16du:dateUtc="2025-10-09T17:23: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vertAlign w:val="subscript"/>
                </w:rPr>
                <w:t xml:space="preserve"> </w:t>
              </w:r>
              <w:r w:rsidRPr="0076020D">
                <w:rPr>
                  <w:rFonts w:eastAsia="Times New Roman" w:cs="Arial"/>
                </w:rPr>
                <w:t>(dB)</w:t>
              </w:r>
              <w:r w:rsidRPr="0076020D">
                <w:rPr>
                  <w:rFonts w:eastAsia="Times New Roman" w:cs="Arial"/>
                </w:rPr>
                <w:t xml:space="preserve"> </w:t>
              </w:r>
              <w:r w:rsidRPr="0076020D">
                <w:rPr>
                  <w:rFonts w:eastAsia="Times New Roman" w:cs="Arial"/>
                </w:rPr>
                <w:t>45</w:t>
              </w:r>
              <w:r w:rsidRPr="0076020D">
                <w:rPr>
                  <w:rFonts w:eastAsia="Times New Roman" w:cs="Arial"/>
                  <w:vertAlign w:val="superscript"/>
                </w:rPr>
                <w:t xml:space="preserve">1 </w:t>
              </w:r>
              <w:r w:rsidRPr="0076020D">
                <w:rPr>
                  <w:rFonts w:eastAsia="Times New Roman" w:cs="Arial"/>
                </w:rPr>
                <w:t>öösel</w:t>
              </w:r>
            </w:ins>
          </w:p>
        </w:tc>
        <w:tc>
          <w:tcPr>
            <w:tcW w:w="1175" w:type="pct"/>
            <w:tcBorders>
              <w:top w:val="single" w:sz="4" w:space="0" w:color="auto"/>
              <w:left w:val="single" w:sz="4" w:space="0" w:color="auto"/>
              <w:bottom w:val="single" w:sz="4" w:space="0" w:color="auto"/>
              <w:right w:val="single" w:sz="4" w:space="0" w:color="auto"/>
            </w:tcBorders>
          </w:tcPr>
          <w:p w14:paraId="23F8FED9" w14:textId="77777777" w:rsidR="00DD1E8C" w:rsidRDefault="00BE2C06" w:rsidP="00315AE2">
            <w:pPr>
              <w:rPr>
                <w:ins w:id="26" w:author="Marko Ründva" w:date="2025-10-09T10:28:00Z" w16du:dateUtc="2025-10-09T07:28:00Z"/>
                <w:rFonts w:eastAsia="Times New Roman" w:cs="Arial"/>
              </w:rPr>
            </w:pPr>
            <w:r w:rsidRPr="0076020D">
              <w:rPr>
                <w:rFonts w:eastAsia="Times New Roman" w:cs="Arial"/>
              </w:rPr>
              <w:t>35 päev</w:t>
            </w:r>
            <w:r>
              <w:rPr>
                <w:rFonts w:eastAsia="Times New Roman" w:cs="Arial"/>
              </w:rPr>
              <w:t>al</w:t>
            </w:r>
          </w:p>
          <w:p w14:paraId="686FEA4C" w14:textId="77777777" w:rsidR="00BE2C06" w:rsidRDefault="00BE2C06" w:rsidP="00315AE2">
            <w:pPr>
              <w:rPr>
                <w:ins w:id="27" w:author="Marko Ründva" w:date="2025-10-09T20:23:00Z" w16du:dateUtc="2025-10-09T17:23:00Z"/>
                <w:rFonts w:eastAsia="Times New Roman" w:cs="Arial"/>
              </w:rPr>
            </w:pPr>
            <w:del w:id="28" w:author="Marko Ründva" w:date="2025-10-09T10:28:00Z" w16du:dateUtc="2025-10-09T07:28:00Z">
              <w:r w:rsidRPr="0076020D" w:rsidDel="00DD1E8C">
                <w:rPr>
                  <w:rFonts w:eastAsia="Times New Roman" w:cs="Arial"/>
                </w:rPr>
                <w:delText xml:space="preserve">, </w:delText>
              </w:r>
            </w:del>
            <w:r w:rsidRPr="0076020D">
              <w:rPr>
                <w:rFonts w:eastAsia="Times New Roman" w:cs="Arial"/>
              </w:rPr>
              <w:t>30 öö</w:t>
            </w:r>
            <w:r>
              <w:rPr>
                <w:rFonts w:eastAsia="Times New Roman" w:cs="Arial"/>
              </w:rPr>
              <w:t>sel</w:t>
            </w:r>
            <w:r w:rsidRPr="0076020D">
              <w:rPr>
                <w:rFonts w:eastAsia="Times New Roman" w:cs="Arial"/>
              </w:rPr>
              <w:t xml:space="preserve">  </w:t>
            </w:r>
          </w:p>
          <w:p w14:paraId="58248052" w14:textId="7F6026CD" w:rsidR="004164FE" w:rsidRPr="0076020D" w:rsidRDefault="004164FE" w:rsidP="00315AE2">
            <w:pPr>
              <w:rPr>
                <w:rFonts w:eastAsia="Times New Roman" w:cs="Arial"/>
              </w:rPr>
            </w:pPr>
            <w:proofErr w:type="spellStart"/>
            <w:ins w:id="29" w:author="Marko Ründva" w:date="2025-10-09T20:23:00Z" w16du:dateUtc="2025-10-09T17:23: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vertAlign w:val="subscript"/>
                </w:rPr>
                <w:t xml:space="preserve"> </w:t>
              </w:r>
              <w:r w:rsidRPr="0076020D">
                <w:rPr>
                  <w:rFonts w:eastAsia="Times New Roman" w:cs="Arial"/>
                </w:rPr>
                <w:t>(dB)</w:t>
              </w:r>
              <w:r w:rsidRPr="0076020D">
                <w:rPr>
                  <w:rFonts w:eastAsia="Times New Roman" w:cs="Arial"/>
                </w:rPr>
                <w:t xml:space="preserve"> </w:t>
              </w:r>
              <w:r w:rsidRPr="0076020D">
                <w:rPr>
                  <w:rFonts w:eastAsia="Times New Roman" w:cs="Arial"/>
                </w:rPr>
                <w:t>45</w:t>
              </w:r>
              <w:r w:rsidRPr="0076020D">
                <w:rPr>
                  <w:rFonts w:eastAsia="Times New Roman" w:cs="Arial"/>
                  <w:vertAlign w:val="superscript"/>
                </w:rPr>
                <w:t>1</w:t>
              </w:r>
              <w:r w:rsidRPr="0076020D">
                <w:rPr>
                  <w:rFonts w:eastAsia="Times New Roman" w:cs="Arial"/>
                </w:rPr>
                <w:t xml:space="preserve"> </w:t>
              </w:r>
              <w:r>
                <w:rPr>
                  <w:rFonts w:eastAsia="Times New Roman" w:cs="Arial"/>
                </w:rPr>
                <w:t>öösel</w:t>
              </w:r>
            </w:ins>
          </w:p>
        </w:tc>
      </w:tr>
    </w:tbl>
    <w:p w14:paraId="4D2C3207" w14:textId="7FE631AF" w:rsidR="00BE2C06" w:rsidRPr="0076020D" w:rsidRDefault="00BE2C06" w:rsidP="00BE2C06">
      <w:pPr>
        <w:jc w:val="both"/>
        <w:rPr>
          <w:rFonts w:cs="Arial"/>
        </w:rPr>
      </w:pPr>
      <w:bookmarkStart w:id="30" w:name="_Hlk208929482"/>
      <w:r w:rsidRPr="0076020D">
        <w:rPr>
          <w:rFonts w:cs="Arial"/>
          <w:vertAlign w:val="superscript"/>
        </w:rPr>
        <w:t>1</w:t>
      </w:r>
      <w:r w:rsidRPr="0076020D">
        <w:rPr>
          <w:rFonts w:cs="Arial"/>
        </w:rPr>
        <w:t xml:space="preserve"> Nõue</w:t>
      </w:r>
      <w:r>
        <w:rPr>
          <w:rFonts w:cs="Arial"/>
        </w:rPr>
        <w:t>t</w:t>
      </w:r>
      <w:r w:rsidRPr="0076020D">
        <w:rPr>
          <w:rFonts w:cs="Arial"/>
        </w:rPr>
        <w:t xml:space="preserve"> kohald</w:t>
      </w:r>
      <w:r>
        <w:rPr>
          <w:rFonts w:cs="Arial"/>
        </w:rPr>
        <w:t>atakse</w:t>
      </w:r>
      <w:r w:rsidRPr="0076020D">
        <w:rPr>
          <w:rFonts w:cs="Arial"/>
        </w:rPr>
        <w:t xml:space="preserve"> </w:t>
      </w:r>
      <w:del w:id="31" w:author="Ramon Nahkur - SOM" w:date="2025-10-02T10:46:00Z" w16du:dateUtc="2025-10-02T07:46:00Z">
        <w:r w:rsidR="002667A7" w:rsidDel="00D31BF6">
          <w:rPr>
            <w:rFonts w:cs="Arial"/>
          </w:rPr>
          <w:delText xml:space="preserve">elu- ja </w:delText>
        </w:r>
      </w:del>
      <w:r w:rsidRPr="0076020D">
        <w:rPr>
          <w:rFonts w:cs="Arial"/>
        </w:rPr>
        <w:t>magamis</w:t>
      </w:r>
      <w:r w:rsidR="00E308E4">
        <w:rPr>
          <w:rFonts w:cs="Arial"/>
        </w:rPr>
        <w:t>tubadele</w:t>
      </w:r>
      <w:r w:rsidRPr="0076020D">
        <w:rPr>
          <w:rFonts w:cs="Arial"/>
        </w:rPr>
        <w:t xml:space="preserve"> tingimusel, et öö jooksul leiab aset vähemalt viis liiklusjuhtumit, mille puhul müra maksimaalne tase L</w:t>
      </w:r>
      <w:r w:rsidRPr="0076020D">
        <w:rPr>
          <w:rFonts w:cs="Arial"/>
          <w:vertAlign w:val="subscript"/>
        </w:rPr>
        <w:t>pAF,max</w:t>
      </w:r>
      <w:r w:rsidRPr="0076020D">
        <w:rPr>
          <w:rFonts w:cs="Arial"/>
        </w:rPr>
        <w:t xml:space="preserve"> on ületatud</w:t>
      </w:r>
      <w:commentRangeStart w:id="32"/>
      <w:r w:rsidR="00B908FE">
        <w:rPr>
          <w:rFonts w:cs="Arial"/>
        </w:rPr>
        <w:t>.</w:t>
      </w:r>
      <w:ins w:id="33" w:author="Ramon Nahkur - SOM" w:date="2025-10-02T11:06:00Z" w16du:dateUtc="2025-10-02T08:06:00Z">
        <w:r w:rsidR="00A30332" w:rsidRPr="00DD1E8C">
          <w:rPr>
            <w:rFonts w:cs="Arial"/>
            <w:strike/>
            <w:rPrChange w:id="34" w:author="Marko Ründva" w:date="2025-10-09T10:30:00Z" w16du:dateUtc="2025-10-09T07:30:00Z">
              <w:rPr>
                <w:rFonts w:cs="Arial"/>
              </w:rPr>
            </w:rPrChange>
          </w:rPr>
          <w:t xml:space="preserve"> </w:t>
        </w:r>
        <w:del w:id="35" w:author="Marko Ründva" w:date="2025-10-09T20:24:00Z" w16du:dateUtc="2025-10-09T17:24:00Z">
          <w:r w:rsidR="00A30332" w:rsidRPr="00DD1E8C" w:rsidDel="004164FE">
            <w:rPr>
              <w:rFonts w:cs="Arial"/>
              <w:strike/>
              <w:rPrChange w:id="36" w:author="Marko Ründva" w:date="2025-10-09T10:30:00Z" w16du:dateUtc="2025-10-09T07:30:00Z">
                <w:rPr>
                  <w:rFonts w:cs="Arial"/>
                </w:rPr>
              </w:rPrChange>
            </w:rPr>
            <w:delText xml:space="preserve">Nõue kehtib ka stuudiokorterile, kus </w:delText>
          </w:r>
        </w:del>
      </w:ins>
      <w:ins w:id="37" w:author="Ramon Nahkur - SOM" w:date="2025-10-02T11:07:00Z" w16du:dateUtc="2025-10-02T08:07:00Z">
        <w:del w:id="38" w:author="Marko Ründva" w:date="2025-10-09T20:24:00Z" w16du:dateUtc="2025-10-09T17:24:00Z">
          <w:r w:rsidR="00A30332" w:rsidRPr="00DD1E8C" w:rsidDel="004164FE">
            <w:rPr>
              <w:rFonts w:cs="Arial"/>
              <w:strike/>
              <w:rPrChange w:id="39" w:author="Marko Ründva" w:date="2025-10-09T10:30:00Z" w16du:dateUtc="2025-10-09T07:30:00Z">
                <w:rPr>
                  <w:rFonts w:cs="Arial"/>
                </w:rPr>
              </w:rPrChange>
            </w:rPr>
            <w:delText>pole eraldi elu- ja magamistube.</w:delText>
          </w:r>
        </w:del>
      </w:ins>
      <w:commentRangeEnd w:id="32"/>
      <w:del w:id="40" w:author="Marko Ründva" w:date="2025-10-09T20:24:00Z" w16du:dateUtc="2025-10-09T17:24:00Z">
        <w:r w:rsidR="00DD1E8C" w:rsidRPr="00DD1E8C" w:rsidDel="004164FE">
          <w:rPr>
            <w:rStyle w:val="CommentReference"/>
            <w:strike/>
            <w:rPrChange w:id="41" w:author="Marko Ründva" w:date="2025-10-09T10:30:00Z" w16du:dateUtc="2025-10-09T07:30:00Z">
              <w:rPr>
                <w:rStyle w:val="CommentReference"/>
              </w:rPr>
            </w:rPrChange>
          </w:rPr>
          <w:commentReference w:id="32"/>
        </w:r>
      </w:del>
    </w:p>
    <w:bookmarkEnd w:id="30"/>
    <w:p w14:paraId="33880CF0" w14:textId="77777777" w:rsidR="00BE2C06" w:rsidRPr="0076020D" w:rsidRDefault="00BE2C06" w:rsidP="00BE2C06">
      <w:pPr>
        <w:jc w:val="both"/>
        <w:rPr>
          <w:rFonts w:eastAsia="Times New Roman" w:cs="Arial"/>
          <w:bCs/>
        </w:rPr>
      </w:pPr>
    </w:p>
    <w:p w14:paraId="0565173A" w14:textId="77777777" w:rsidR="00BE2C06" w:rsidRPr="0076020D" w:rsidRDefault="00BE2C06" w:rsidP="00BE2C06">
      <w:pPr>
        <w:jc w:val="both"/>
        <w:rPr>
          <w:rFonts w:cs="Arial"/>
        </w:rPr>
      </w:pPr>
      <w:r w:rsidRPr="0076020D">
        <w:rPr>
          <w:rFonts w:cs="Arial"/>
        </w:rPr>
        <w:t>1.</w:t>
      </w:r>
      <w:r>
        <w:rPr>
          <w:rFonts w:cs="Arial"/>
        </w:rPr>
        <w:t>1.</w:t>
      </w:r>
      <w:r w:rsidRPr="0076020D">
        <w:rPr>
          <w:rFonts w:cs="Arial"/>
        </w:rPr>
        <w:t xml:space="preserve"> Ühe või samal ajal mitme müraallika tekitatud müra ei tohi ületada normtaset.</w:t>
      </w:r>
    </w:p>
    <w:p w14:paraId="1238BCDA" w14:textId="77777777" w:rsidR="00BE2C06" w:rsidRPr="0076020D" w:rsidRDefault="00BE2C06" w:rsidP="00BE2C06">
      <w:pPr>
        <w:jc w:val="both"/>
        <w:rPr>
          <w:rFonts w:cs="Arial"/>
        </w:rPr>
      </w:pPr>
    </w:p>
    <w:p w14:paraId="25B1B430" w14:textId="236AD077" w:rsidR="00BE2C06" w:rsidRPr="0076020D" w:rsidRDefault="00BE2C06" w:rsidP="00BE2C06">
      <w:pPr>
        <w:jc w:val="both"/>
        <w:rPr>
          <w:rFonts w:eastAsia="Times New Roman" w:cs="Arial"/>
          <w:bCs/>
        </w:rPr>
      </w:pPr>
      <w:r w:rsidRPr="0076020D">
        <w:rPr>
          <w:rFonts w:eastAsia="Times New Roman" w:cs="Arial"/>
          <w:bCs/>
        </w:rPr>
        <w:t xml:space="preserve">2. Tabelis 2 </w:t>
      </w:r>
      <w:r w:rsidRPr="0076020D">
        <w:rPr>
          <w:rFonts w:cs="Arial"/>
        </w:rPr>
        <w:t xml:space="preserve">on kehtestatud tehnoseadmete ja -süsteemide müra piirtasemed A-korrigeeritud ja C-korrigeeritud ekvivalentsete või maksimaalsete helirõhutasemetena. Lubatud maksimaalne helirõhutase on 5 dB võrra kõrgem kui tabelis </w:t>
      </w:r>
      <w:r>
        <w:rPr>
          <w:rFonts w:cs="Arial"/>
        </w:rPr>
        <w:t>esitatud</w:t>
      </w:r>
      <w:r w:rsidRPr="0076020D">
        <w:rPr>
          <w:rFonts w:cs="Arial"/>
        </w:rPr>
        <w:t xml:space="preserve"> L</w:t>
      </w:r>
      <w:r w:rsidRPr="006C3D9F">
        <w:rPr>
          <w:rFonts w:cs="Arial"/>
        </w:rPr>
        <w:t>A</w:t>
      </w:r>
      <w:r w:rsidRPr="0076020D">
        <w:rPr>
          <w:rFonts w:cs="Arial"/>
        </w:rPr>
        <w:t>eq,T väärtus, kui ei ole sätestatud teisiti. C-korrigeeritud helirõhu normtasemed on kehtestatud madalsagedusliku müra hindamiseks (vastav väärtus ei tohi olla suurem kui 20 dB võrreldes A-korrigeeritud ekvivalentse helirõhutasemega).</w:t>
      </w:r>
    </w:p>
    <w:p w14:paraId="2D5A69BC" w14:textId="77777777" w:rsidR="00BE2C06" w:rsidRDefault="00BE2C06" w:rsidP="00BE2C06">
      <w:pPr>
        <w:jc w:val="both"/>
        <w:rPr>
          <w:rFonts w:cs="Arial"/>
        </w:rPr>
      </w:pPr>
    </w:p>
    <w:p w14:paraId="0097120A" w14:textId="498A7778" w:rsidR="00BE2C06" w:rsidRPr="0076020D" w:rsidRDefault="00BE2C06" w:rsidP="00BE2C06">
      <w:pPr>
        <w:jc w:val="both"/>
        <w:rPr>
          <w:rFonts w:cs="Arial"/>
        </w:rPr>
      </w:pPr>
      <w:r w:rsidRPr="0076020D">
        <w:rPr>
          <w:rFonts w:cs="Arial"/>
        </w:rPr>
        <w:t>2.1</w:t>
      </w:r>
      <w:r>
        <w:rPr>
          <w:rFonts w:cs="Arial"/>
        </w:rPr>
        <w:t>.</w:t>
      </w:r>
      <w:r w:rsidRPr="0076020D">
        <w:rPr>
          <w:rFonts w:cs="Arial"/>
        </w:rPr>
        <w:t xml:space="preserve"> Elamutes</w:t>
      </w:r>
      <w:r w:rsidR="00545BC2">
        <w:rPr>
          <w:rFonts w:cs="Arial"/>
        </w:rPr>
        <w:t xml:space="preserve"> ja ühiskasutusega hoonetes</w:t>
      </w:r>
      <w:r w:rsidRPr="0076020D">
        <w:rPr>
          <w:rFonts w:cs="Arial"/>
        </w:rPr>
        <w:t xml:space="preserve"> on müra normtasemed L</w:t>
      </w:r>
      <w:r w:rsidRPr="0076020D">
        <w:rPr>
          <w:rFonts w:cs="Arial"/>
          <w:vertAlign w:val="subscript"/>
        </w:rPr>
        <w:t>pA,eq,T</w:t>
      </w:r>
      <w:r w:rsidRPr="0076020D">
        <w:rPr>
          <w:rFonts w:cs="Arial"/>
        </w:rPr>
        <w:t xml:space="preserve"> kehtestatud statsionaarsetele püsiva või muutuva tasemega müraallikatele. </w:t>
      </w:r>
      <w:r w:rsidR="00E54E4E">
        <w:rPr>
          <w:rFonts w:cs="Arial"/>
        </w:rPr>
        <w:t>M</w:t>
      </w:r>
      <w:r w:rsidR="00E54E4E" w:rsidRPr="00151110">
        <w:rPr>
          <w:rFonts w:cs="Arial"/>
        </w:rPr>
        <w:t xml:space="preserve">aksimaalse mürataseme </w:t>
      </w:r>
      <w:r w:rsidR="00E54E4E">
        <w:rPr>
          <w:rFonts w:cs="Arial"/>
        </w:rPr>
        <w:t>hindamisel ja mõõtmisel</w:t>
      </w:r>
      <w:r w:rsidR="00E54E4E" w:rsidRPr="00151110">
        <w:rPr>
          <w:rFonts w:cs="Arial"/>
        </w:rPr>
        <w:t xml:space="preserve"> tuleb valida ajakarakteristik sõltuvalt müraallika iseloomust: „F“- ajakarakteristik </w:t>
      </w:r>
      <w:r w:rsidR="00EA1AA6">
        <w:rPr>
          <w:rFonts w:cs="Arial"/>
        </w:rPr>
        <w:t xml:space="preserve">– </w:t>
      </w:r>
      <w:r w:rsidR="00E54E4E" w:rsidRPr="00151110">
        <w:rPr>
          <w:rFonts w:cs="Arial"/>
        </w:rPr>
        <w:t>rakendatakse impulss- või muutuva helitasemega müraallika puhul</w:t>
      </w:r>
      <w:r w:rsidR="00EA1AA6">
        <w:rPr>
          <w:rFonts w:cs="Arial"/>
        </w:rPr>
        <w:t>;</w:t>
      </w:r>
      <w:r w:rsidR="00E54E4E" w:rsidRPr="00151110">
        <w:rPr>
          <w:rFonts w:cs="Arial"/>
        </w:rPr>
        <w:t xml:space="preserve"> „S“-ajakarakteristik </w:t>
      </w:r>
      <w:r w:rsidR="00EA1AA6">
        <w:rPr>
          <w:rFonts w:cs="Arial"/>
        </w:rPr>
        <w:t xml:space="preserve">– </w:t>
      </w:r>
      <w:r w:rsidR="00EA1AA6" w:rsidRPr="00151110">
        <w:rPr>
          <w:rFonts w:cs="Arial"/>
        </w:rPr>
        <w:t xml:space="preserve">rakendatakse </w:t>
      </w:r>
      <w:r w:rsidR="00E54E4E" w:rsidRPr="00151110">
        <w:rPr>
          <w:rFonts w:cs="Arial"/>
        </w:rPr>
        <w:t>püsiva helitaseme puhul</w:t>
      </w:r>
      <w:r w:rsidR="00E54E4E">
        <w:rPr>
          <w:rFonts w:cs="Arial"/>
        </w:rPr>
        <w:t>.</w:t>
      </w:r>
      <w:r w:rsidR="00E54E4E" w:rsidRPr="0076020D">
        <w:rPr>
          <w:rFonts w:cs="Arial"/>
        </w:rPr>
        <w:t xml:space="preserve"> </w:t>
      </w:r>
      <w:r w:rsidRPr="0076020D">
        <w:rPr>
          <w:rFonts w:cs="Arial"/>
        </w:rPr>
        <w:t>Tehnosüsteemidest põhjustatud müra normtasemed elu- ja magamistubades tagatakse ööpäevaringselt ning ülejäänud ruumides vastavalt ruumi kasutamise otstarbele.</w:t>
      </w:r>
    </w:p>
    <w:p w14:paraId="7756B0FB" w14:textId="77777777" w:rsidR="00BE2C06" w:rsidRPr="0076020D" w:rsidRDefault="00BE2C06" w:rsidP="00BE2C06">
      <w:pPr>
        <w:jc w:val="both"/>
        <w:rPr>
          <w:rFonts w:cs="Arial"/>
        </w:rPr>
      </w:pPr>
    </w:p>
    <w:p w14:paraId="53D082D2" w14:textId="77777777" w:rsidR="00BE2C06" w:rsidRPr="0076020D" w:rsidRDefault="00BE2C06" w:rsidP="00BE2C06">
      <w:pPr>
        <w:rPr>
          <w:rFonts w:cs="Arial"/>
          <w:b/>
        </w:rPr>
      </w:pPr>
      <w:r w:rsidRPr="0076020D">
        <w:rPr>
          <w:rFonts w:cs="Arial"/>
          <w:b/>
        </w:rPr>
        <w:t>Tabel 2</w:t>
      </w:r>
      <w:r>
        <w:rPr>
          <w:rFonts w:cs="Arial"/>
          <w:b/>
        </w:rPr>
        <w:t>.</w:t>
      </w:r>
      <w:r w:rsidRPr="0076020D">
        <w:rPr>
          <w:rFonts w:cs="Arial"/>
          <w:b/>
        </w:rPr>
        <w:t xml:space="preserve"> Tehnoseadmete</w:t>
      </w:r>
      <w:r>
        <w:rPr>
          <w:rFonts w:cs="Arial"/>
          <w:b/>
        </w:rPr>
        <w:t xml:space="preserve"> ja -süsteemide</w:t>
      </w:r>
      <w:r w:rsidRPr="0076020D">
        <w:rPr>
          <w:rFonts w:cs="Arial"/>
          <w:b/>
        </w:rPr>
        <w:t xml:space="preserve"> müra normtasemed hoonetes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1839"/>
        <w:gridCol w:w="3403"/>
        <w:gridCol w:w="33"/>
        <w:gridCol w:w="1666"/>
        <w:gridCol w:w="22"/>
        <w:gridCol w:w="2099"/>
      </w:tblGrid>
      <w:tr w:rsidR="00BE2C06" w:rsidRPr="0076020D" w14:paraId="08342ECE"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01379307" w14:textId="77777777" w:rsidR="00BE2C06" w:rsidRPr="00E03ADE" w:rsidRDefault="00BE2C06" w:rsidP="00315AE2">
            <w:pPr>
              <w:jc w:val="center"/>
              <w:rPr>
                <w:rFonts w:eastAsia="Times New Roman" w:cs="Arial"/>
                <w:b/>
                <w:bCs/>
              </w:rPr>
            </w:pPr>
            <w:r w:rsidRPr="00E03ADE">
              <w:rPr>
                <w:rFonts w:eastAsia="Times New Roman" w:cs="Arial"/>
                <w:b/>
                <w:bCs/>
              </w:rPr>
              <w:t>Hoone ja ruum</w:t>
            </w:r>
          </w:p>
        </w:tc>
        <w:tc>
          <w:tcPr>
            <w:tcW w:w="1896" w:type="pct"/>
            <w:gridSpan w:val="2"/>
            <w:tcBorders>
              <w:top w:val="single" w:sz="4" w:space="0" w:color="auto"/>
              <w:left w:val="single" w:sz="4" w:space="0" w:color="auto"/>
              <w:bottom w:val="single" w:sz="4" w:space="0" w:color="auto"/>
              <w:right w:val="single" w:sz="4" w:space="0" w:color="auto"/>
            </w:tcBorders>
            <w:hideMark/>
          </w:tcPr>
          <w:p w14:paraId="4C1013C3" w14:textId="77777777" w:rsidR="00BE2C06" w:rsidRPr="00E03ADE" w:rsidRDefault="00BE2C06" w:rsidP="00315AE2">
            <w:pPr>
              <w:jc w:val="center"/>
              <w:rPr>
                <w:rFonts w:eastAsia="Times New Roman" w:cs="Arial"/>
                <w:b/>
                <w:bCs/>
              </w:rPr>
            </w:pPr>
            <w:r w:rsidRPr="00E03ADE">
              <w:rPr>
                <w:rFonts w:eastAsia="Times New Roman" w:cs="Arial"/>
                <w:b/>
                <w:bCs/>
              </w:rPr>
              <w:t>Müraallikas</w:t>
            </w:r>
          </w:p>
        </w:tc>
        <w:tc>
          <w:tcPr>
            <w:tcW w:w="931" w:type="pct"/>
            <w:gridSpan w:val="2"/>
            <w:tcBorders>
              <w:top w:val="single" w:sz="4" w:space="0" w:color="auto"/>
              <w:left w:val="single" w:sz="4" w:space="0" w:color="auto"/>
              <w:bottom w:val="single" w:sz="4" w:space="0" w:color="auto"/>
              <w:right w:val="single" w:sz="4" w:space="0" w:color="auto"/>
            </w:tcBorders>
            <w:hideMark/>
          </w:tcPr>
          <w:p w14:paraId="1FD2FDBA" w14:textId="5A07A93B" w:rsidR="00BE2C06" w:rsidRPr="00E03ADE" w:rsidRDefault="00BE2C06" w:rsidP="00315AE2">
            <w:pPr>
              <w:jc w:val="center"/>
              <w:rPr>
                <w:rFonts w:eastAsia="Times New Roman" w:cs="Arial"/>
                <w:b/>
                <w:bCs/>
              </w:rPr>
            </w:pPr>
            <w:r w:rsidRPr="00E03ADE">
              <w:rPr>
                <w:rFonts w:eastAsia="Times New Roman" w:cs="Arial"/>
                <w:b/>
                <w:bCs/>
              </w:rPr>
              <w:t>Müra normtasemed</w:t>
            </w:r>
            <w:r w:rsidR="00EA1AA6">
              <w:rPr>
                <w:rFonts w:eastAsia="Times New Roman" w:cs="Arial"/>
                <w:b/>
                <w:bCs/>
              </w:rPr>
              <w:t>,</w:t>
            </w:r>
            <w:r w:rsidRPr="00E03ADE">
              <w:rPr>
                <w:rFonts w:eastAsia="Times New Roman" w:cs="Arial"/>
                <w:b/>
                <w:bCs/>
              </w:rPr>
              <w:t xml:space="preserve"> </w:t>
            </w:r>
            <w:r w:rsidR="00AA2E7A">
              <w:rPr>
                <w:rFonts w:eastAsia="Times New Roman" w:cs="Arial"/>
                <w:b/>
                <w:bCs/>
              </w:rPr>
              <w:t xml:space="preserve">kui </w:t>
            </w:r>
            <w:r w:rsidRPr="00683835">
              <w:rPr>
                <w:rFonts w:eastAsia="Times New Roman" w:cs="Arial"/>
                <w:b/>
                <w:bCs/>
              </w:rPr>
              <w:t>ehitusloa taotlus või ehitusteatis</w:t>
            </w:r>
            <w:r>
              <w:rPr>
                <w:rFonts w:eastAsia="Times New Roman" w:cs="Arial"/>
                <w:b/>
                <w:bCs/>
              </w:rPr>
              <w:t xml:space="preserve"> on esitatud</w:t>
            </w:r>
            <w:r w:rsidRPr="00683835">
              <w:rPr>
                <w:rFonts w:eastAsia="Times New Roman" w:cs="Arial"/>
                <w:b/>
                <w:bCs/>
              </w:rPr>
              <w:t xml:space="preserve"> </w:t>
            </w:r>
            <w:r w:rsidR="001221BB">
              <w:rPr>
                <w:rFonts w:eastAsia="Times New Roman" w:cs="Arial"/>
                <w:b/>
                <w:bCs/>
              </w:rPr>
              <w:t>määruse jõustumisest</w:t>
            </w:r>
            <w:r>
              <w:rPr>
                <w:rFonts w:eastAsia="Times New Roman" w:cs="Arial"/>
                <w:b/>
                <w:bCs/>
              </w:rPr>
              <w:t xml:space="preserve"> kuni 31.12.202</w:t>
            </w:r>
            <w:ins w:id="42" w:author="Ramon Nahkur - SOM" w:date="2025-10-02T11:23:00Z" w16du:dateUtc="2025-10-02T08:23:00Z">
              <w:r w:rsidR="00A54F76">
                <w:rPr>
                  <w:rFonts w:eastAsia="Times New Roman" w:cs="Arial"/>
                  <w:b/>
                  <w:bCs/>
                </w:rPr>
                <w:t>6</w:t>
              </w:r>
            </w:ins>
            <w:del w:id="43" w:author="Ramon Nahkur - SOM" w:date="2025-10-02T11:23:00Z" w16du:dateUtc="2025-10-02T08:23:00Z">
              <w:r w:rsidDel="00A54F76">
                <w:rPr>
                  <w:rFonts w:eastAsia="Times New Roman" w:cs="Arial"/>
                  <w:b/>
                  <w:bCs/>
                </w:rPr>
                <w:delText>5</w:delText>
              </w:r>
            </w:del>
          </w:p>
        </w:tc>
        <w:tc>
          <w:tcPr>
            <w:tcW w:w="1158" w:type="pct"/>
            <w:tcBorders>
              <w:top w:val="single" w:sz="4" w:space="0" w:color="auto"/>
              <w:left w:val="single" w:sz="4" w:space="0" w:color="auto"/>
              <w:bottom w:val="single" w:sz="4" w:space="0" w:color="auto"/>
              <w:right w:val="single" w:sz="4" w:space="0" w:color="auto"/>
            </w:tcBorders>
          </w:tcPr>
          <w:p w14:paraId="7C5C9E5C" w14:textId="3DFE6A0F" w:rsidR="00BE2C06" w:rsidRPr="00E03ADE" w:rsidRDefault="00BE2C06" w:rsidP="00315AE2">
            <w:pPr>
              <w:jc w:val="center"/>
              <w:rPr>
                <w:rFonts w:eastAsia="Times New Roman" w:cs="Arial"/>
                <w:b/>
                <w:bCs/>
              </w:rPr>
            </w:pPr>
            <w:r w:rsidRPr="00E03ADE">
              <w:rPr>
                <w:rFonts w:eastAsia="Times New Roman" w:cs="Arial"/>
                <w:b/>
                <w:bCs/>
              </w:rPr>
              <w:t>Müra normtasemed hoonetele, mille</w:t>
            </w:r>
            <w:r>
              <w:rPr>
                <w:rFonts w:eastAsia="Times New Roman" w:cs="Arial"/>
                <w:b/>
                <w:bCs/>
              </w:rPr>
              <w:t xml:space="preserve"> püstitamise</w:t>
            </w:r>
            <w:r w:rsidRPr="00E03ADE">
              <w:rPr>
                <w:rFonts w:eastAsia="Times New Roman" w:cs="Arial"/>
                <w:b/>
                <w:bCs/>
              </w:rPr>
              <w:t xml:space="preserve"> </w:t>
            </w:r>
            <w:r w:rsidRPr="00683835">
              <w:rPr>
                <w:rFonts w:eastAsia="Times New Roman" w:cs="Arial"/>
                <w:b/>
                <w:bCs/>
              </w:rPr>
              <w:t xml:space="preserve">ehitusloa taotlus või ehitusteatis on esitatud </w:t>
            </w:r>
            <w:r>
              <w:rPr>
                <w:rFonts w:eastAsia="Times New Roman" w:cs="Arial"/>
                <w:b/>
                <w:bCs/>
              </w:rPr>
              <w:t>alates</w:t>
            </w:r>
            <w:r w:rsidRPr="00E03ADE">
              <w:rPr>
                <w:rFonts w:eastAsia="Times New Roman" w:cs="Arial"/>
                <w:b/>
                <w:bCs/>
              </w:rPr>
              <w:t xml:space="preserve"> </w:t>
            </w:r>
            <w:r>
              <w:rPr>
                <w:rFonts w:eastAsia="Times New Roman" w:cs="Arial"/>
                <w:b/>
                <w:bCs/>
              </w:rPr>
              <w:t>01.01.202</w:t>
            </w:r>
            <w:ins w:id="44" w:author="Ramon Nahkur - SOM" w:date="2025-10-02T11:23:00Z" w16du:dateUtc="2025-10-02T08:23:00Z">
              <w:r w:rsidR="00A54F76">
                <w:rPr>
                  <w:rFonts w:eastAsia="Times New Roman" w:cs="Arial"/>
                  <w:b/>
                  <w:bCs/>
                </w:rPr>
                <w:t>7</w:t>
              </w:r>
            </w:ins>
            <w:del w:id="45" w:author="Ramon Nahkur - SOM" w:date="2025-10-02T11:23:00Z" w16du:dateUtc="2025-10-02T08:23:00Z">
              <w:r w:rsidDel="00A54F76">
                <w:rPr>
                  <w:rFonts w:eastAsia="Times New Roman" w:cs="Arial"/>
                  <w:b/>
                  <w:bCs/>
                </w:rPr>
                <w:delText>6</w:delText>
              </w:r>
            </w:del>
          </w:p>
        </w:tc>
      </w:tr>
      <w:tr w:rsidR="00BE2C06" w:rsidRPr="0076020D" w14:paraId="60FFB77E" w14:textId="77777777" w:rsidTr="00E50787">
        <w:tc>
          <w:tcPr>
            <w:tcW w:w="3842" w:type="pct"/>
            <w:gridSpan w:val="5"/>
            <w:tcBorders>
              <w:top w:val="single" w:sz="4" w:space="0" w:color="auto"/>
              <w:left w:val="single" w:sz="4" w:space="0" w:color="auto"/>
              <w:bottom w:val="single" w:sz="4" w:space="0" w:color="auto"/>
              <w:right w:val="single" w:sz="4" w:space="0" w:color="auto"/>
            </w:tcBorders>
            <w:hideMark/>
          </w:tcPr>
          <w:p w14:paraId="54F44038" w14:textId="77777777" w:rsidR="00BE2C06" w:rsidRPr="0076020D" w:rsidRDefault="00BE2C06" w:rsidP="00315AE2">
            <w:pPr>
              <w:rPr>
                <w:rFonts w:eastAsia="Times New Roman" w:cs="Arial"/>
              </w:rPr>
            </w:pPr>
            <w:r w:rsidRPr="0076020D">
              <w:rPr>
                <w:rFonts w:eastAsia="Times New Roman" w:cs="Arial"/>
                <w:b/>
                <w:bCs/>
              </w:rPr>
              <w:t>1. Elamu</w:t>
            </w:r>
            <w:r w:rsidRPr="0076020D">
              <w:rPr>
                <w:rFonts w:eastAsia="Times New Roman" w:cs="Arial"/>
              </w:rPr>
              <w:t xml:space="preserve"> </w:t>
            </w:r>
          </w:p>
        </w:tc>
        <w:tc>
          <w:tcPr>
            <w:tcW w:w="1158" w:type="pct"/>
            <w:tcBorders>
              <w:top w:val="single" w:sz="4" w:space="0" w:color="auto"/>
              <w:left w:val="single" w:sz="4" w:space="0" w:color="auto"/>
              <w:bottom w:val="single" w:sz="4" w:space="0" w:color="auto"/>
              <w:right w:val="single" w:sz="4" w:space="0" w:color="auto"/>
            </w:tcBorders>
          </w:tcPr>
          <w:p w14:paraId="395084B4" w14:textId="77777777" w:rsidR="00BE2C06" w:rsidRPr="0076020D" w:rsidRDefault="00BE2C06" w:rsidP="00315AE2">
            <w:pPr>
              <w:rPr>
                <w:rFonts w:eastAsia="Times New Roman" w:cs="Arial"/>
                <w:b/>
                <w:bCs/>
              </w:rPr>
            </w:pPr>
          </w:p>
        </w:tc>
      </w:tr>
      <w:tr w:rsidR="00BE2C06" w:rsidRPr="0076020D" w14:paraId="01ADD847"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4D2F4F43" w14:textId="32126A4A" w:rsidR="00BE2C06" w:rsidRPr="0076020D" w:rsidRDefault="00524DB5" w:rsidP="00315AE2">
            <w:pPr>
              <w:rPr>
                <w:rFonts w:eastAsia="Times New Roman" w:cs="Arial"/>
              </w:rPr>
            </w:pPr>
            <w:ins w:id="46" w:author="Marko Ründva" w:date="2025-10-09T10:02:00Z" w16du:dateUtc="2025-10-09T07:02:00Z">
              <w:r>
                <w:rPr>
                  <w:rFonts w:eastAsia="Times New Roman" w:cs="Arial"/>
                </w:rPr>
                <w:t>1.1</w:t>
              </w:r>
            </w:ins>
            <w:ins w:id="47" w:author="Marko Ründva" w:date="2025-10-09T10:03:00Z" w16du:dateUtc="2025-10-09T07:03:00Z">
              <w:r>
                <w:rPr>
                  <w:rFonts w:eastAsia="Times New Roman" w:cs="Arial"/>
                </w:rPr>
                <w:t xml:space="preserve"> </w:t>
              </w:r>
            </w:ins>
            <w:r w:rsidR="00BE2C06" w:rsidRPr="0076020D">
              <w:rPr>
                <w:rFonts w:eastAsia="Times New Roman" w:cs="Arial"/>
              </w:rPr>
              <w:t>Elu</w:t>
            </w:r>
            <w:del w:id="48" w:author="Marko Ründva" w:date="2025-10-09T10:03:00Z" w16du:dateUtc="2025-10-09T07:03:00Z">
              <w:r w:rsidR="00144750" w:rsidDel="00524DB5">
                <w:rPr>
                  <w:rFonts w:eastAsia="Times New Roman" w:cs="Arial"/>
                </w:rPr>
                <w:delText>- ja magamis</w:delText>
              </w:r>
            </w:del>
            <w:r w:rsidR="00BE2C06" w:rsidRPr="0076020D">
              <w:rPr>
                <w:rFonts w:eastAsia="Times New Roman" w:cs="Arial"/>
              </w:rPr>
              <w:t xml:space="preserve">tuba </w:t>
            </w:r>
          </w:p>
        </w:tc>
        <w:tc>
          <w:tcPr>
            <w:tcW w:w="1896" w:type="pct"/>
            <w:gridSpan w:val="2"/>
            <w:tcBorders>
              <w:top w:val="single" w:sz="4" w:space="0" w:color="auto"/>
              <w:left w:val="single" w:sz="4" w:space="0" w:color="auto"/>
              <w:bottom w:val="single" w:sz="4" w:space="0" w:color="auto"/>
              <w:right w:val="single" w:sz="4" w:space="0" w:color="auto"/>
            </w:tcBorders>
            <w:hideMark/>
          </w:tcPr>
          <w:p w14:paraId="2B00AC29" w14:textId="77777777" w:rsidR="00BE2C06" w:rsidRPr="0076020D" w:rsidRDefault="00BE2C06" w:rsidP="00315AE2">
            <w:pPr>
              <w:rPr>
                <w:rFonts w:eastAsia="Times New Roman" w:cs="Arial"/>
              </w:rPr>
            </w:pPr>
            <w:r w:rsidRPr="0076020D">
              <w:rPr>
                <w:rFonts w:eastAsia="Times New Roman" w:cs="Arial"/>
              </w:rPr>
              <w:t xml:space="preserve">Hoone tehnosüsteemid </w:t>
            </w:r>
          </w:p>
        </w:tc>
        <w:tc>
          <w:tcPr>
            <w:tcW w:w="931" w:type="pct"/>
            <w:gridSpan w:val="2"/>
            <w:tcBorders>
              <w:top w:val="single" w:sz="4" w:space="0" w:color="auto"/>
              <w:left w:val="single" w:sz="4" w:space="0" w:color="auto"/>
              <w:bottom w:val="single" w:sz="4" w:space="0" w:color="auto"/>
              <w:right w:val="single" w:sz="4" w:space="0" w:color="auto"/>
            </w:tcBorders>
            <w:hideMark/>
          </w:tcPr>
          <w:p w14:paraId="4E03EB8E" w14:textId="77777777" w:rsidR="00BE2C06" w:rsidRDefault="00BE2C06" w:rsidP="00315AE2">
            <w:pPr>
              <w:rPr>
                <w:ins w:id="49" w:author="Marko Ründva" w:date="2025-10-09T10:23:00Z" w16du:dateUtc="2025-10-09T07:23:00Z"/>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30 </w:t>
            </w:r>
          </w:p>
          <w:p w14:paraId="3442BFAA" w14:textId="77777777" w:rsidR="00EE063D" w:rsidRDefault="00EE063D" w:rsidP="00315AE2">
            <w:pPr>
              <w:rPr>
                <w:ins w:id="50" w:author="Marko Ründva" w:date="2025-10-09T10:23:00Z" w16du:dateUtc="2025-10-09T07:23:00Z"/>
                <w:rFonts w:eastAsia="Times New Roman" w:cs="Arial"/>
              </w:rPr>
            </w:pPr>
            <w:ins w:id="51" w:author="Marko Ründva" w:date="2025-10-09T10:23:00Z" w16du:dateUtc="2025-10-09T07:23: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50</w:t>
              </w:r>
            </w:ins>
          </w:p>
          <w:p w14:paraId="53D96D2C" w14:textId="41B7C1B6" w:rsidR="00EE063D" w:rsidRPr="0076020D" w:rsidRDefault="00EE063D" w:rsidP="00315AE2">
            <w:pPr>
              <w:rPr>
                <w:rFonts w:eastAsia="Times New Roman" w:cs="Arial"/>
              </w:rPr>
            </w:pPr>
            <w:proofErr w:type="spellStart"/>
            <w:ins w:id="52" w:author="Marko Ründva" w:date="2025-10-09T10:23:00Z" w16du:dateUtc="2025-10-09T07:23: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35</w:t>
              </w:r>
            </w:ins>
          </w:p>
        </w:tc>
        <w:tc>
          <w:tcPr>
            <w:tcW w:w="1158" w:type="pct"/>
            <w:tcBorders>
              <w:top w:val="single" w:sz="4" w:space="0" w:color="auto"/>
              <w:left w:val="single" w:sz="4" w:space="0" w:color="auto"/>
              <w:bottom w:val="single" w:sz="4" w:space="0" w:color="auto"/>
              <w:right w:val="single" w:sz="4" w:space="0" w:color="auto"/>
            </w:tcBorders>
          </w:tcPr>
          <w:p w14:paraId="2954606F" w14:textId="77777777" w:rsidR="00BE2C06" w:rsidRDefault="00BE2C06" w:rsidP="00315AE2">
            <w:pPr>
              <w:pStyle w:val="ListParagraph"/>
              <w:ind w:left="0"/>
              <w:rPr>
                <w:ins w:id="53" w:author="Marko Ründva" w:date="2025-10-09T10:22:00Z" w16du:dateUtc="2025-10-09T07:22:00Z"/>
                <w:rFonts w:ascii="Arial" w:eastAsia="Times New Roman" w:hAnsi="Arial" w:cs="Arial"/>
                <w:sz w:val="22"/>
                <w:szCs w:val="22"/>
                <w:lang w:eastAsia="en-US"/>
              </w:rPr>
            </w:pPr>
            <w:r w:rsidRPr="0076020D">
              <w:rPr>
                <w:rFonts w:ascii="Arial" w:eastAsia="Times New Roman" w:hAnsi="Arial" w:cs="Arial"/>
                <w:sz w:val="22"/>
                <w:szCs w:val="22"/>
                <w:lang w:eastAsia="en-US"/>
              </w:rPr>
              <w:t>L</w:t>
            </w:r>
            <w:r w:rsidRPr="0076020D">
              <w:rPr>
                <w:rFonts w:ascii="Arial" w:eastAsia="Times New Roman" w:hAnsi="Arial" w:cs="Arial"/>
                <w:sz w:val="22"/>
                <w:szCs w:val="22"/>
                <w:vertAlign w:val="subscript"/>
                <w:lang w:eastAsia="en-US"/>
              </w:rPr>
              <w:t>pA,eq,T</w:t>
            </w:r>
            <w:r w:rsidRPr="0076020D">
              <w:rPr>
                <w:rFonts w:ascii="Arial" w:eastAsia="Times New Roman" w:hAnsi="Arial" w:cs="Arial"/>
                <w:sz w:val="22"/>
                <w:szCs w:val="22"/>
                <w:lang w:eastAsia="en-US"/>
              </w:rPr>
              <w:t xml:space="preserve"> (dB) </w:t>
            </w:r>
            <w:ins w:id="54" w:author="Marko Ründva" w:date="2025-10-09T10:05:00Z" w16du:dateUtc="2025-10-09T07:05:00Z">
              <w:r w:rsidR="00524DB5">
                <w:rPr>
                  <w:rFonts w:ascii="Arial" w:eastAsia="Times New Roman" w:hAnsi="Arial" w:cs="Arial"/>
                  <w:sz w:val="22"/>
                  <w:szCs w:val="22"/>
                  <w:lang w:eastAsia="en-US"/>
                </w:rPr>
                <w:t>30</w:t>
              </w:r>
            </w:ins>
            <w:del w:id="55" w:author="Marko Ründva" w:date="2025-10-09T10:05:00Z" w16du:dateUtc="2025-10-09T07:05:00Z">
              <w:r w:rsidRPr="0076020D" w:rsidDel="00524DB5">
                <w:rPr>
                  <w:rFonts w:ascii="Arial" w:eastAsia="Times New Roman" w:hAnsi="Arial" w:cs="Arial"/>
                  <w:sz w:val="22"/>
                  <w:szCs w:val="22"/>
                  <w:lang w:eastAsia="en-US"/>
                </w:rPr>
                <w:delText>28</w:delText>
              </w:r>
            </w:del>
            <w:r w:rsidR="000A1F74" w:rsidRPr="000A1F74">
              <w:rPr>
                <w:rFonts w:ascii="Arial" w:eastAsia="Times New Roman" w:hAnsi="Arial" w:cs="Arial"/>
                <w:sz w:val="22"/>
                <w:szCs w:val="22"/>
                <w:vertAlign w:val="superscript"/>
                <w:lang w:eastAsia="en-US"/>
              </w:rPr>
              <w:t>1</w:t>
            </w:r>
            <w:r w:rsidRPr="0076020D">
              <w:rPr>
                <w:rFonts w:ascii="Arial" w:eastAsia="Times New Roman" w:hAnsi="Arial" w:cs="Arial"/>
                <w:sz w:val="22"/>
                <w:szCs w:val="22"/>
                <w:lang w:eastAsia="en-US"/>
              </w:rPr>
              <w:t xml:space="preserve"> </w:t>
            </w:r>
          </w:p>
          <w:p w14:paraId="41E20EC6" w14:textId="77777777" w:rsidR="00EE063D" w:rsidRDefault="00EE063D" w:rsidP="00315AE2">
            <w:pPr>
              <w:pStyle w:val="ListParagraph"/>
              <w:ind w:left="0"/>
              <w:rPr>
                <w:ins w:id="56" w:author="Marko Ründva" w:date="2025-10-09T10:22:00Z" w16du:dateUtc="2025-10-09T07:22:00Z"/>
                <w:rFonts w:eastAsia="Times New Roman" w:cs="Arial"/>
              </w:rPr>
            </w:pPr>
            <w:ins w:id="57" w:author="Marko Ründva" w:date="2025-10-09T10:22:00Z" w16du:dateUtc="2025-10-09T07:22: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w:t>
              </w:r>
              <w:r>
                <w:rPr>
                  <w:rFonts w:eastAsia="Times New Roman" w:cs="Arial"/>
                </w:rPr>
                <w:t>50</w:t>
              </w:r>
            </w:ins>
          </w:p>
          <w:p w14:paraId="573E0760" w14:textId="22821A99" w:rsidR="00EE063D" w:rsidRPr="0076020D" w:rsidRDefault="00EE063D" w:rsidP="00315AE2">
            <w:pPr>
              <w:pStyle w:val="ListParagraph"/>
              <w:ind w:left="0"/>
              <w:rPr>
                <w:rFonts w:ascii="Arial" w:eastAsia="Times New Roman" w:hAnsi="Arial" w:cs="Arial"/>
                <w:sz w:val="22"/>
                <w:szCs w:val="22"/>
                <w:lang w:eastAsia="en-US"/>
              </w:rPr>
            </w:pPr>
            <w:proofErr w:type="spellStart"/>
            <w:ins w:id="58" w:author="Marko Ründva" w:date="2025-10-09T10:22:00Z" w16du:dateUtc="2025-10-09T07:22: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w:t>
              </w:r>
              <w:r>
                <w:rPr>
                  <w:rFonts w:eastAsia="Times New Roman" w:cs="Arial"/>
                </w:rPr>
                <w:t>5</w:t>
              </w:r>
            </w:ins>
          </w:p>
        </w:tc>
      </w:tr>
      <w:tr w:rsidR="00524DB5" w:rsidRPr="0076020D" w14:paraId="42B56E4A" w14:textId="77777777" w:rsidTr="00E50787">
        <w:trPr>
          <w:ins w:id="59" w:author="Marko Ründva" w:date="2025-10-09T10:01:00Z"/>
        </w:trPr>
        <w:tc>
          <w:tcPr>
            <w:tcW w:w="1015" w:type="pct"/>
            <w:tcBorders>
              <w:top w:val="single" w:sz="4" w:space="0" w:color="auto"/>
              <w:left w:val="single" w:sz="4" w:space="0" w:color="auto"/>
              <w:bottom w:val="single" w:sz="4" w:space="0" w:color="auto"/>
              <w:right w:val="single" w:sz="4" w:space="0" w:color="auto"/>
            </w:tcBorders>
          </w:tcPr>
          <w:p w14:paraId="7BE5119E" w14:textId="2A1058D6" w:rsidR="00524DB5" w:rsidRPr="0076020D" w:rsidRDefault="00524DB5" w:rsidP="00524DB5">
            <w:pPr>
              <w:rPr>
                <w:ins w:id="60" w:author="Marko Ründva" w:date="2025-10-09T10:01:00Z" w16du:dateUtc="2025-10-09T07:01:00Z"/>
                <w:rFonts w:eastAsia="Times New Roman" w:cs="Arial"/>
              </w:rPr>
            </w:pPr>
            <w:commentRangeStart w:id="61"/>
            <w:ins w:id="62" w:author="Marko Ründva" w:date="2025-10-09T10:03:00Z" w16du:dateUtc="2025-10-09T07:03:00Z">
              <w:r>
                <w:rPr>
                  <w:rFonts w:eastAsia="Times New Roman" w:cs="Arial"/>
                </w:rPr>
                <w:t>1.2 Magamis</w:t>
              </w:r>
              <w:r w:rsidRPr="0076020D">
                <w:rPr>
                  <w:rFonts w:eastAsia="Times New Roman" w:cs="Arial"/>
                </w:rPr>
                <w:t xml:space="preserve">tuba </w:t>
              </w:r>
            </w:ins>
            <w:commentRangeEnd w:id="61"/>
            <w:ins w:id="63" w:author="Marko Ründva" w:date="2025-10-09T20:32:00Z" w16du:dateUtc="2025-10-09T17:32:00Z">
              <w:r w:rsidR="006B6627">
                <w:rPr>
                  <w:rStyle w:val="CommentReference"/>
                </w:rPr>
                <w:commentReference w:id="61"/>
              </w:r>
            </w:ins>
          </w:p>
        </w:tc>
        <w:tc>
          <w:tcPr>
            <w:tcW w:w="1896" w:type="pct"/>
            <w:gridSpan w:val="2"/>
            <w:tcBorders>
              <w:top w:val="single" w:sz="4" w:space="0" w:color="auto"/>
              <w:left w:val="single" w:sz="4" w:space="0" w:color="auto"/>
              <w:bottom w:val="single" w:sz="4" w:space="0" w:color="auto"/>
              <w:right w:val="single" w:sz="4" w:space="0" w:color="auto"/>
            </w:tcBorders>
          </w:tcPr>
          <w:p w14:paraId="1DE1E41E" w14:textId="4D365B95" w:rsidR="00524DB5" w:rsidRPr="0076020D" w:rsidRDefault="00524DB5" w:rsidP="00524DB5">
            <w:pPr>
              <w:rPr>
                <w:ins w:id="64" w:author="Marko Ründva" w:date="2025-10-09T10:01:00Z" w16du:dateUtc="2025-10-09T07:01:00Z"/>
                <w:rFonts w:eastAsia="Times New Roman" w:cs="Arial"/>
              </w:rPr>
            </w:pPr>
            <w:ins w:id="65" w:author="Marko Ründva" w:date="2025-10-09T10:03:00Z" w16du:dateUtc="2025-10-09T07:03:00Z">
              <w:r w:rsidRPr="0076020D">
                <w:rPr>
                  <w:rFonts w:eastAsia="Times New Roman" w:cs="Arial"/>
                </w:rPr>
                <w:t xml:space="preserve">Hoone tehnosüsteemid </w:t>
              </w:r>
            </w:ins>
          </w:p>
        </w:tc>
        <w:tc>
          <w:tcPr>
            <w:tcW w:w="931" w:type="pct"/>
            <w:gridSpan w:val="2"/>
            <w:tcBorders>
              <w:top w:val="single" w:sz="4" w:space="0" w:color="auto"/>
              <w:left w:val="single" w:sz="4" w:space="0" w:color="auto"/>
              <w:bottom w:val="single" w:sz="4" w:space="0" w:color="auto"/>
              <w:right w:val="single" w:sz="4" w:space="0" w:color="auto"/>
            </w:tcBorders>
          </w:tcPr>
          <w:p w14:paraId="557A651B" w14:textId="77777777" w:rsidR="00524DB5" w:rsidRDefault="00524DB5" w:rsidP="00524DB5">
            <w:pPr>
              <w:rPr>
                <w:ins w:id="66" w:author="Marko Ründva" w:date="2025-10-09T10:23:00Z" w16du:dateUtc="2025-10-09T07:23:00Z"/>
                <w:rFonts w:eastAsia="Times New Roman" w:cs="Arial"/>
              </w:rPr>
            </w:pPr>
            <w:ins w:id="67" w:author="Marko Ründva" w:date="2025-10-09T10:03:00Z" w16du:dateUtc="2025-10-09T07:03:00Z">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30 </w:t>
              </w:r>
            </w:ins>
          </w:p>
          <w:p w14:paraId="5A504BFA" w14:textId="77777777" w:rsidR="00EE063D" w:rsidRDefault="00EE063D" w:rsidP="00524DB5">
            <w:pPr>
              <w:rPr>
                <w:ins w:id="68" w:author="Marko Ründva" w:date="2025-10-09T10:23:00Z" w16du:dateUtc="2025-10-09T07:23:00Z"/>
                <w:rFonts w:eastAsia="Times New Roman" w:cs="Arial"/>
              </w:rPr>
            </w:pPr>
            <w:ins w:id="69" w:author="Marko Ründva" w:date="2025-10-09T10:23:00Z" w16du:dateUtc="2025-10-09T07:23: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50</w:t>
              </w:r>
            </w:ins>
          </w:p>
          <w:p w14:paraId="7DF92757" w14:textId="45BBFFF3" w:rsidR="00EE063D" w:rsidRPr="0076020D" w:rsidRDefault="00EE063D" w:rsidP="00524DB5">
            <w:pPr>
              <w:rPr>
                <w:ins w:id="70" w:author="Marko Ründva" w:date="2025-10-09T10:01:00Z" w16du:dateUtc="2025-10-09T07:01:00Z"/>
                <w:rFonts w:eastAsia="Times New Roman" w:cs="Arial"/>
              </w:rPr>
            </w:pPr>
            <w:proofErr w:type="spellStart"/>
            <w:ins w:id="71" w:author="Marko Ründva" w:date="2025-10-09T10:23:00Z" w16du:dateUtc="2025-10-09T07:23: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35</w:t>
              </w:r>
            </w:ins>
          </w:p>
        </w:tc>
        <w:tc>
          <w:tcPr>
            <w:tcW w:w="1158" w:type="pct"/>
            <w:tcBorders>
              <w:top w:val="single" w:sz="4" w:space="0" w:color="auto"/>
              <w:left w:val="single" w:sz="4" w:space="0" w:color="auto"/>
              <w:bottom w:val="single" w:sz="4" w:space="0" w:color="auto"/>
              <w:right w:val="single" w:sz="4" w:space="0" w:color="auto"/>
            </w:tcBorders>
          </w:tcPr>
          <w:p w14:paraId="70331554" w14:textId="77777777" w:rsidR="00524DB5" w:rsidRDefault="00524DB5" w:rsidP="00524DB5">
            <w:pPr>
              <w:pStyle w:val="ListParagraph"/>
              <w:ind w:left="0"/>
              <w:rPr>
                <w:ins w:id="72" w:author="Marko Ründva" w:date="2025-10-09T10:22:00Z" w16du:dateUtc="2025-10-09T07:22:00Z"/>
                <w:rFonts w:ascii="Arial" w:eastAsia="Times New Roman" w:hAnsi="Arial" w:cs="Arial"/>
                <w:sz w:val="22"/>
                <w:szCs w:val="22"/>
                <w:lang w:eastAsia="en-US"/>
              </w:rPr>
            </w:pPr>
            <w:ins w:id="73" w:author="Marko Ründva" w:date="2025-10-09T10:03:00Z" w16du:dateUtc="2025-10-09T07:03:00Z">
              <w:r w:rsidRPr="0076020D">
                <w:rPr>
                  <w:rFonts w:ascii="Arial" w:eastAsia="Times New Roman" w:hAnsi="Arial" w:cs="Arial"/>
                  <w:sz w:val="22"/>
                  <w:szCs w:val="22"/>
                  <w:lang w:eastAsia="en-US"/>
                </w:rPr>
                <w:t>L</w:t>
              </w:r>
              <w:r w:rsidRPr="0076020D">
                <w:rPr>
                  <w:rFonts w:ascii="Arial" w:eastAsia="Times New Roman" w:hAnsi="Arial" w:cs="Arial"/>
                  <w:sz w:val="22"/>
                  <w:szCs w:val="22"/>
                  <w:vertAlign w:val="subscript"/>
                  <w:lang w:eastAsia="en-US"/>
                </w:rPr>
                <w:t>pA,eq,T</w:t>
              </w:r>
              <w:r w:rsidRPr="0076020D">
                <w:rPr>
                  <w:rFonts w:ascii="Arial" w:eastAsia="Times New Roman" w:hAnsi="Arial" w:cs="Arial"/>
                  <w:sz w:val="22"/>
                  <w:szCs w:val="22"/>
                  <w:lang w:eastAsia="en-US"/>
                </w:rPr>
                <w:t xml:space="preserve"> (dB) 28</w:t>
              </w:r>
              <w:r w:rsidRPr="000A1F74">
                <w:rPr>
                  <w:rFonts w:ascii="Arial" w:eastAsia="Times New Roman" w:hAnsi="Arial" w:cs="Arial"/>
                  <w:sz w:val="22"/>
                  <w:szCs w:val="22"/>
                  <w:vertAlign w:val="superscript"/>
                  <w:lang w:eastAsia="en-US"/>
                </w:rPr>
                <w:t>1</w:t>
              </w:r>
              <w:r w:rsidRPr="0076020D">
                <w:rPr>
                  <w:rFonts w:ascii="Arial" w:eastAsia="Times New Roman" w:hAnsi="Arial" w:cs="Arial"/>
                  <w:sz w:val="22"/>
                  <w:szCs w:val="22"/>
                  <w:lang w:eastAsia="en-US"/>
                </w:rPr>
                <w:t xml:space="preserve"> </w:t>
              </w:r>
            </w:ins>
          </w:p>
          <w:p w14:paraId="52FBAAAE" w14:textId="77777777" w:rsidR="00EE063D" w:rsidRDefault="00EE063D" w:rsidP="00524DB5">
            <w:pPr>
              <w:pStyle w:val="ListParagraph"/>
              <w:ind w:left="0"/>
              <w:rPr>
                <w:ins w:id="74" w:author="Marko Ründva" w:date="2025-10-09T10:23:00Z" w16du:dateUtc="2025-10-09T07:23:00Z"/>
                <w:rFonts w:eastAsia="Times New Roman" w:cs="Arial"/>
              </w:rPr>
            </w:pPr>
            <w:ins w:id="75" w:author="Marko Ründva" w:date="2025-10-09T10:23:00Z" w16du:dateUtc="2025-10-09T07:23: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w:t>
              </w:r>
              <w:r>
                <w:rPr>
                  <w:rFonts w:eastAsia="Times New Roman" w:cs="Arial"/>
                </w:rPr>
                <w:t>48</w:t>
              </w:r>
            </w:ins>
          </w:p>
          <w:p w14:paraId="5A6729A4" w14:textId="62EA6CF2" w:rsidR="00EE063D" w:rsidRPr="0076020D" w:rsidRDefault="00EE063D" w:rsidP="00524DB5">
            <w:pPr>
              <w:pStyle w:val="ListParagraph"/>
              <w:ind w:left="0"/>
              <w:rPr>
                <w:ins w:id="76" w:author="Marko Ründva" w:date="2025-10-09T10:01:00Z" w16du:dateUtc="2025-10-09T07:01:00Z"/>
                <w:rFonts w:ascii="Arial" w:eastAsia="Times New Roman" w:hAnsi="Arial" w:cs="Arial"/>
                <w:sz w:val="22"/>
                <w:szCs w:val="22"/>
                <w:lang w:eastAsia="en-US"/>
              </w:rPr>
            </w:pPr>
            <w:proofErr w:type="spellStart"/>
            <w:ins w:id="77" w:author="Marko Ründva" w:date="2025-10-09T10:23:00Z" w16du:dateUtc="2025-10-09T07:23: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w:t>
              </w:r>
              <w:r>
                <w:rPr>
                  <w:rFonts w:eastAsia="Times New Roman" w:cs="Arial"/>
                </w:rPr>
                <w:t>3</w:t>
              </w:r>
            </w:ins>
          </w:p>
        </w:tc>
      </w:tr>
      <w:tr w:rsidR="00BE2C06" w:rsidRPr="0076020D" w14:paraId="3E988802"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34E0EEBD" w14:textId="77777777" w:rsidR="00BE2C06" w:rsidRPr="0076020D" w:rsidRDefault="00BE2C06" w:rsidP="00315AE2">
            <w:pPr>
              <w:rPr>
                <w:rFonts w:eastAsia="Times New Roman" w:cs="Arial"/>
              </w:rPr>
            </w:pPr>
          </w:p>
        </w:tc>
        <w:tc>
          <w:tcPr>
            <w:tcW w:w="1896" w:type="pct"/>
            <w:gridSpan w:val="2"/>
            <w:tcBorders>
              <w:top w:val="single" w:sz="4" w:space="0" w:color="auto"/>
              <w:left w:val="single" w:sz="4" w:space="0" w:color="auto"/>
              <w:bottom w:val="single" w:sz="4" w:space="0" w:color="auto"/>
              <w:right w:val="single" w:sz="4" w:space="0" w:color="auto"/>
            </w:tcBorders>
            <w:hideMark/>
          </w:tcPr>
          <w:p w14:paraId="3433AA98" w14:textId="3DA6E2CB" w:rsidR="00BE2C06" w:rsidRPr="0076020D" w:rsidRDefault="008540D1" w:rsidP="00315AE2">
            <w:pPr>
              <w:rPr>
                <w:rFonts w:eastAsia="Times New Roman" w:cs="Arial"/>
              </w:rPr>
            </w:pPr>
            <w:r>
              <w:rPr>
                <w:rFonts w:eastAsia="Times New Roman" w:cs="Arial"/>
              </w:rPr>
              <w:t>K</w:t>
            </w:r>
            <w:r w:rsidR="00BE2C06" w:rsidRPr="0076020D">
              <w:rPr>
                <w:rFonts w:eastAsia="Times New Roman" w:cs="Arial"/>
              </w:rPr>
              <w:t>aubandus-</w:t>
            </w:r>
            <w:r w:rsidR="0053238C">
              <w:rPr>
                <w:rFonts w:eastAsia="Times New Roman" w:cs="Arial"/>
              </w:rPr>
              <w:t>, tootmis-</w:t>
            </w:r>
            <w:r w:rsidR="00BE2C06" w:rsidRPr="0076020D">
              <w:rPr>
                <w:rFonts w:eastAsia="Times New Roman" w:cs="Arial"/>
              </w:rPr>
              <w:t xml:space="preserve"> ja teenindus</w:t>
            </w:r>
            <w:r w:rsidR="00D12F14">
              <w:rPr>
                <w:rFonts w:eastAsia="Times New Roman" w:cs="Arial"/>
              </w:rPr>
              <w:t>ruumide</w:t>
            </w:r>
            <w:r w:rsidR="003537D8">
              <w:rPr>
                <w:rFonts w:eastAsia="Times New Roman" w:cs="Arial"/>
              </w:rPr>
              <w:t xml:space="preserve"> </w:t>
            </w:r>
            <w:r w:rsidR="005F0E51">
              <w:rPr>
                <w:rFonts w:eastAsia="Times New Roman" w:cs="Arial"/>
              </w:rPr>
              <w:t>tootmis- ja tööstusseadmed</w:t>
            </w:r>
            <w:r w:rsidR="00BE2C06" w:rsidRPr="0076020D">
              <w:rPr>
                <w:rFonts w:eastAsia="Times New Roman" w:cs="Arial"/>
              </w:rPr>
              <w:t xml:space="preserve"> </w:t>
            </w:r>
          </w:p>
        </w:tc>
        <w:tc>
          <w:tcPr>
            <w:tcW w:w="931" w:type="pct"/>
            <w:gridSpan w:val="2"/>
            <w:tcBorders>
              <w:top w:val="single" w:sz="4" w:space="0" w:color="auto"/>
              <w:left w:val="single" w:sz="4" w:space="0" w:color="auto"/>
              <w:bottom w:val="single" w:sz="4" w:space="0" w:color="auto"/>
              <w:right w:val="single" w:sz="4" w:space="0" w:color="auto"/>
            </w:tcBorders>
            <w:hideMark/>
          </w:tcPr>
          <w:p w14:paraId="3D244C35"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p w14:paraId="348C4F91" w14:textId="77777777" w:rsidR="00BE2C06" w:rsidRPr="0076020D" w:rsidRDefault="00BE2C06" w:rsidP="00315AE2">
            <w:pPr>
              <w:rPr>
                <w:rFonts w:eastAsia="Times New Roman" w:cs="Arial"/>
              </w:rPr>
            </w:pPr>
            <w:r w:rsidRPr="0076020D">
              <w:rPr>
                <w:rFonts w:eastAsia="Times New Roman" w:cs="Arial"/>
              </w:rPr>
              <w:t xml:space="preserve">päeval 30 </w:t>
            </w:r>
          </w:p>
          <w:p w14:paraId="05D53E01" w14:textId="77777777" w:rsidR="00BE2C06" w:rsidRPr="0076020D" w:rsidRDefault="00BE2C06" w:rsidP="00315AE2">
            <w:pPr>
              <w:rPr>
                <w:rFonts w:eastAsia="Times New Roman" w:cs="Arial"/>
              </w:rPr>
            </w:pPr>
            <w:r w:rsidRPr="0076020D">
              <w:rPr>
                <w:rFonts w:eastAsia="Times New Roman" w:cs="Arial"/>
              </w:rPr>
              <w:t xml:space="preserve">öösel 25 </w:t>
            </w:r>
          </w:p>
          <w:p w14:paraId="60B8550C" w14:textId="4426C704" w:rsidR="00BE2C06" w:rsidRPr="0076020D" w:rsidRDefault="00BE2C06" w:rsidP="00315AE2">
            <w:pPr>
              <w:rPr>
                <w:rFonts w:eastAsia="Times New Roman" w:cs="Arial"/>
              </w:rPr>
            </w:pPr>
            <w:proofErr w:type="spellStart"/>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w:t>
            </w:r>
          </w:p>
          <w:p w14:paraId="1AA39F67" w14:textId="77777777" w:rsidR="00BE2C06" w:rsidRPr="0076020D" w:rsidRDefault="00BE2C06" w:rsidP="00315AE2">
            <w:pPr>
              <w:rPr>
                <w:rFonts w:eastAsia="Times New Roman" w:cs="Arial"/>
              </w:rPr>
            </w:pPr>
            <w:r w:rsidRPr="0076020D">
              <w:rPr>
                <w:rFonts w:eastAsia="Times New Roman" w:cs="Arial"/>
              </w:rPr>
              <w:t xml:space="preserve">öösel 40 </w:t>
            </w:r>
          </w:p>
        </w:tc>
        <w:tc>
          <w:tcPr>
            <w:tcW w:w="1158" w:type="pct"/>
            <w:tcBorders>
              <w:top w:val="single" w:sz="4" w:space="0" w:color="auto"/>
              <w:left w:val="single" w:sz="4" w:space="0" w:color="auto"/>
              <w:bottom w:val="single" w:sz="4" w:space="0" w:color="auto"/>
              <w:right w:val="single" w:sz="4" w:space="0" w:color="auto"/>
            </w:tcBorders>
          </w:tcPr>
          <w:p w14:paraId="1226F76E"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p w14:paraId="7BEEF599" w14:textId="77777777" w:rsidR="00BE2C06" w:rsidRPr="0076020D" w:rsidRDefault="00BE2C06" w:rsidP="00315AE2">
            <w:pPr>
              <w:rPr>
                <w:rFonts w:eastAsia="Times New Roman" w:cs="Arial"/>
              </w:rPr>
            </w:pPr>
            <w:r w:rsidRPr="0076020D">
              <w:rPr>
                <w:rFonts w:eastAsia="Times New Roman" w:cs="Arial"/>
              </w:rPr>
              <w:t xml:space="preserve">päeval 30 </w:t>
            </w:r>
          </w:p>
          <w:p w14:paraId="1950E918" w14:textId="77777777" w:rsidR="00BE2C06" w:rsidRPr="0076020D" w:rsidRDefault="00BE2C06" w:rsidP="00315AE2">
            <w:pPr>
              <w:rPr>
                <w:rFonts w:eastAsia="Times New Roman" w:cs="Arial"/>
              </w:rPr>
            </w:pPr>
            <w:r w:rsidRPr="0076020D">
              <w:rPr>
                <w:rFonts w:eastAsia="Times New Roman" w:cs="Arial"/>
              </w:rPr>
              <w:t xml:space="preserve">öösel 25 </w:t>
            </w:r>
          </w:p>
          <w:p w14:paraId="500AF098" w14:textId="1EADBD18" w:rsidR="00BE2C06" w:rsidRPr="0076020D" w:rsidRDefault="00BE2C06" w:rsidP="00315AE2">
            <w:pPr>
              <w:rPr>
                <w:rFonts w:eastAsia="Times New Roman" w:cs="Arial"/>
              </w:rPr>
            </w:pPr>
            <w:proofErr w:type="spellStart"/>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w:t>
            </w:r>
          </w:p>
          <w:p w14:paraId="4EBCDDDF" w14:textId="2F6C14D0" w:rsidR="00BE2C06" w:rsidRPr="0076020D" w:rsidRDefault="00BE2C06" w:rsidP="00315AE2">
            <w:pPr>
              <w:rPr>
                <w:rFonts w:eastAsia="Times New Roman" w:cs="Arial"/>
              </w:rPr>
            </w:pPr>
            <w:commentRangeStart w:id="78"/>
            <w:r w:rsidRPr="0076020D">
              <w:rPr>
                <w:rFonts w:eastAsia="Times New Roman" w:cs="Arial"/>
              </w:rPr>
              <w:t>öösel 3</w:t>
            </w:r>
            <w:ins w:id="79" w:author="Marko Ründva" w:date="2025-10-09T20:29:00Z" w16du:dateUtc="2025-10-09T17:29:00Z">
              <w:r w:rsidR="00325FF7">
                <w:rPr>
                  <w:rFonts w:eastAsia="Times New Roman" w:cs="Arial"/>
                </w:rPr>
                <w:t>5</w:t>
              </w:r>
            </w:ins>
            <w:commentRangeEnd w:id="78"/>
            <w:ins w:id="80" w:author="Marko Ründva" w:date="2025-10-09T20:31:00Z" w16du:dateUtc="2025-10-09T17:31:00Z">
              <w:r w:rsidR="00794CAD">
                <w:rPr>
                  <w:rStyle w:val="CommentReference"/>
                </w:rPr>
                <w:commentReference w:id="78"/>
              </w:r>
            </w:ins>
            <w:del w:id="81" w:author="Marko Ründva" w:date="2025-10-09T20:29:00Z" w16du:dateUtc="2025-10-09T17:29:00Z">
              <w:r w:rsidR="00F557CC" w:rsidDel="00325FF7">
                <w:rPr>
                  <w:rFonts w:eastAsia="Times New Roman" w:cs="Arial"/>
                </w:rPr>
                <w:delText>2</w:delText>
              </w:r>
            </w:del>
          </w:p>
        </w:tc>
      </w:tr>
      <w:tr w:rsidR="00BE2C06" w:rsidRPr="0076020D" w14:paraId="5F67E11E" w14:textId="77777777" w:rsidTr="00E50787">
        <w:tc>
          <w:tcPr>
            <w:tcW w:w="3830" w:type="pct"/>
            <w:gridSpan w:val="4"/>
            <w:tcBorders>
              <w:top w:val="single" w:sz="4" w:space="0" w:color="auto"/>
              <w:left w:val="single" w:sz="4" w:space="0" w:color="auto"/>
              <w:bottom w:val="single" w:sz="4" w:space="0" w:color="auto"/>
              <w:right w:val="single" w:sz="4" w:space="0" w:color="auto"/>
            </w:tcBorders>
            <w:hideMark/>
          </w:tcPr>
          <w:p w14:paraId="7CA67FF4" w14:textId="77777777" w:rsidR="00BE2C06" w:rsidRPr="0076020D" w:rsidRDefault="00BE2C06" w:rsidP="00315AE2">
            <w:pPr>
              <w:rPr>
                <w:rFonts w:eastAsia="Times New Roman" w:cs="Arial"/>
              </w:rPr>
            </w:pPr>
            <w:r w:rsidRPr="0076020D">
              <w:rPr>
                <w:rFonts w:eastAsia="Times New Roman" w:cs="Arial"/>
                <w:b/>
                <w:bCs/>
              </w:rPr>
              <w:t>2. Kool ja muu õppeasutus</w:t>
            </w:r>
            <w:r w:rsidRPr="0076020D">
              <w:rPr>
                <w:rFonts w:eastAsia="Times New Roman" w:cs="Arial"/>
              </w:rPr>
              <w:t xml:space="preserve"> </w:t>
            </w:r>
          </w:p>
        </w:tc>
        <w:tc>
          <w:tcPr>
            <w:tcW w:w="1170" w:type="pct"/>
            <w:gridSpan w:val="2"/>
            <w:tcBorders>
              <w:top w:val="single" w:sz="4" w:space="0" w:color="auto"/>
              <w:left w:val="single" w:sz="4" w:space="0" w:color="auto"/>
              <w:bottom w:val="single" w:sz="4" w:space="0" w:color="auto"/>
              <w:right w:val="single" w:sz="4" w:space="0" w:color="auto"/>
            </w:tcBorders>
          </w:tcPr>
          <w:p w14:paraId="1A879B92" w14:textId="77777777" w:rsidR="00BE2C06" w:rsidRPr="0076020D" w:rsidRDefault="00BE2C06" w:rsidP="00315AE2">
            <w:pPr>
              <w:rPr>
                <w:rFonts w:eastAsia="Times New Roman" w:cs="Arial"/>
                <w:b/>
                <w:bCs/>
              </w:rPr>
            </w:pPr>
          </w:p>
        </w:tc>
      </w:tr>
      <w:tr w:rsidR="00BE2C06" w:rsidRPr="0076020D" w14:paraId="40B5F5B2"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2F3414C4" w14:textId="77777777" w:rsidR="00BE2C06" w:rsidRPr="0076020D" w:rsidRDefault="00BE2C06" w:rsidP="00315AE2">
            <w:pPr>
              <w:rPr>
                <w:rFonts w:eastAsia="Times New Roman" w:cs="Arial"/>
              </w:rPr>
            </w:pPr>
            <w:r w:rsidRPr="0076020D">
              <w:rPr>
                <w:rFonts w:eastAsia="Times New Roman" w:cs="Arial"/>
              </w:rPr>
              <w:t>2.1. Klass</w:t>
            </w:r>
            <w:r>
              <w:rPr>
                <w:rFonts w:eastAsia="Times New Roman" w:cs="Arial"/>
              </w:rPr>
              <w:t>,</w:t>
            </w:r>
            <w:r w:rsidRPr="0076020D">
              <w:rPr>
                <w:rFonts w:eastAsia="Times New Roman" w:cs="Arial"/>
              </w:rPr>
              <w:t xml:space="preserve"> õppekabinet</w:t>
            </w:r>
            <w:r>
              <w:rPr>
                <w:rFonts w:eastAsia="Times New Roman" w:cs="Arial"/>
              </w:rPr>
              <w:t>,</w:t>
            </w:r>
            <w:r w:rsidRPr="0076020D">
              <w:rPr>
                <w:rFonts w:eastAsia="Times New Roman" w:cs="Arial"/>
              </w:rPr>
              <w:t xml:space="preserve"> lugemissaal</w:t>
            </w:r>
            <w:r>
              <w:rPr>
                <w:rFonts w:eastAsia="Times New Roman" w:cs="Arial"/>
              </w:rPr>
              <w:t>,</w:t>
            </w:r>
            <w:r w:rsidRPr="0076020D">
              <w:rPr>
                <w:rFonts w:eastAsia="Times New Roman" w:cs="Arial"/>
              </w:rPr>
              <w:t xml:space="preserve"> muu õpperuum</w:t>
            </w:r>
          </w:p>
        </w:tc>
        <w:tc>
          <w:tcPr>
            <w:tcW w:w="1878" w:type="pct"/>
            <w:tcBorders>
              <w:top w:val="single" w:sz="4" w:space="0" w:color="auto"/>
              <w:left w:val="single" w:sz="4" w:space="0" w:color="auto"/>
              <w:bottom w:val="single" w:sz="4" w:space="0" w:color="auto"/>
              <w:right w:val="single" w:sz="4" w:space="0" w:color="auto"/>
            </w:tcBorders>
            <w:hideMark/>
          </w:tcPr>
          <w:p w14:paraId="7C0D6703" w14:textId="77777777" w:rsidR="00BE2C06" w:rsidRPr="0076020D" w:rsidRDefault="00BE2C06" w:rsidP="00315AE2">
            <w:pPr>
              <w:rPr>
                <w:rFonts w:eastAsia="Times New Roman" w:cs="Arial"/>
              </w:rPr>
            </w:pPr>
            <w:r w:rsidRPr="0076020D">
              <w:rPr>
                <w:rFonts w:eastAsia="Times New Roman" w:cs="Arial"/>
              </w:rPr>
              <w:t xml:space="preserve">Hoone tehnosüsteemid </w:t>
            </w:r>
          </w:p>
        </w:tc>
        <w:tc>
          <w:tcPr>
            <w:tcW w:w="937" w:type="pct"/>
            <w:gridSpan w:val="2"/>
            <w:tcBorders>
              <w:top w:val="single" w:sz="4" w:space="0" w:color="auto"/>
              <w:left w:val="single" w:sz="4" w:space="0" w:color="auto"/>
              <w:bottom w:val="single" w:sz="4" w:space="0" w:color="auto"/>
              <w:right w:val="single" w:sz="4" w:space="0" w:color="auto"/>
            </w:tcBorders>
            <w:hideMark/>
          </w:tcPr>
          <w:p w14:paraId="2935C6B1"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 xml:space="preserve">(dB) 35 </w:t>
            </w:r>
          </w:p>
        </w:tc>
        <w:tc>
          <w:tcPr>
            <w:tcW w:w="1170" w:type="pct"/>
            <w:gridSpan w:val="2"/>
            <w:tcBorders>
              <w:top w:val="single" w:sz="4" w:space="0" w:color="auto"/>
              <w:left w:val="single" w:sz="4" w:space="0" w:color="auto"/>
              <w:bottom w:val="single" w:sz="4" w:space="0" w:color="auto"/>
              <w:right w:val="single" w:sz="4" w:space="0" w:color="auto"/>
            </w:tcBorders>
          </w:tcPr>
          <w:p w14:paraId="0F143DA9" w14:textId="77777777" w:rsidR="00BE2C06" w:rsidRPr="00C46EC2" w:rsidDel="00392AF2" w:rsidRDefault="00BE2C06" w:rsidP="00315AE2">
            <w:pPr>
              <w:rPr>
                <w:del w:id="82" w:author="Marko Ründva" w:date="2025-10-09T20:33:00Z" w16du:dateUtc="2025-10-09T17:33:00Z"/>
                <w:rFonts w:eastAsia="Times New Roman" w:cs="Arial"/>
              </w:rPr>
            </w:pPr>
            <w:r w:rsidRPr="0076020D">
              <w:rPr>
                <w:rFonts w:eastAsia="Times New Roman" w:cs="Arial"/>
              </w:rPr>
              <w:t>L</w:t>
            </w:r>
            <w:r w:rsidRPr="0076020D">
              <w:rPr>
                <w:rFonts w:eastAsia="Times New Roman" w:cs="Arial"/>
                <w:vertAlign w:val="subscript"/>
              </w:rPr>
              <w:t>pA,eq,T</w:t>
            </w:r>
            <w:r w:rsidRPr="00C46EC2">
              <w:rPr>
                <w:rFonts w:eastAsia="Times New Roman" w:cs="Arial"/>
              </w:rPr>
              <w:t xml:space="preserve"> </w:t>
            </w:r>
          </w:p>
          <w:p w14:paraId="168E2934" w14:textId="77777777" w:rsidR="00BE2C06" w:rsidRPr="0076020D" w:rsidDel="00392AF2" w:rsidRDefault="00BE2C06" w:rsidP="00392AF2">
            <w:pPr>
              <w:rPr>
                <w:del w:id="83" w:author="Marko Ründva" w:date="2025-10-09T20:33:00Z" w16du:dateUtc="2025-10-09T17:33:00Z"/>
                <w:rFonts w:eastAsia="Times New Roman" w:cs="Arial"/>
              </w:rPr>
            </w:pPr>
            <w:r w:rsidRPr="0076020D">
              <w:rPr>
                <w:rFonts w:eastAsia="Times New Roman" w:cs="Arial"/>
              </w:rPr>
              <w:t xml:space="preserve">(dB) </w:t>
            </w:r>
          </w:p>
          <w:p w14:paraId="66CF7B31" w14:textId="77777777" w:rsidR="00BE2C06" w:rsidRPr="0076020D" w:rsidRDefault="00BE2C06" w:rsidP="00392AF2">
            <w:pPr>
              <w:rPr>
                <w:rFonts w:eastAsia="Times New Roman" w:cs="Arial"/>
              </w:rPr>
            </w:pPr>
            <w:r w:rsidRPr="0076020D">
              <w:rPr>
                <w:rFonts w:eastAsia="Times New Roman" w:cs="Arial"/>
              </w:rPr>
              <w:t>33</w:t>
            </w:r>
          </w:p>
        </w:tc>
      </w:tr>
      <w:tr w:rsidR="00BE2C06" w:rsidRPr="0076020D" w14:paraId="48F3A8C1"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1F9F80E9" w14:textId="77777777" w:rsidR="00BE2C06" w:rsidRPr="0076020D" w:rsidRDefault="00BE2C06" w:rsidP="00315AE2">
            <w:pPr>
              <w:rPr>
                <w:rFonts w:eastAsia="Times New Roman" w:cs="Arial"/>
              </w:rPr>
            </w:pPr>
            <w:r w:rsidRPr="0076020D">
              <w:rPr>
                <w:rFonts w:eastAsia="Times New Roman" w:cs="Arial"/>
              </w:rPr>
              <w:t xml:space="preserve">2.2. Nägemis- ja kuulmispuudega </w:t>
            </w:r>
            <w:r w:rsidRPr="0076020D">
              <w:rPr>
                <w:rFonts w:eastAsia="Times New Roman" w:cs="Arial"/>
              </w:rPr>
              <w:lastRenderedPageBreak/>
              <w:t>õpilaste klassiruum</w:t>
            </w:r>
            <w:r>
              <w:rPr>
                <w:rFonts w:eastAsia="Times New Roman" w:cs="Arial"/>
              </w:rPr>
              <w:t>,</w:t>
            </w:r>
            <w:r w:rsidRPr="0076020D">
              <w:rPr>
                <w:rFonts w:eastAsia="Times New Roman" w:cs="Arial"/>
              </w:rPr>
              <w:t xml:space="preserve"> muusikaklass</w:t>
            </w:r>
          </w:p>
        </w:tc>
        <w:tc>
          <w:tcPr>
            <w:tcW w:w="1878" w:type="pct"/>
            <w:tcBorders>
              <w:top w:val="single" w:sz="4" w:space="0" w:color="auto"/>
              <w:left w:val="single" w:sz="4" w:space="0" w:color="auto"/>
              <w:bottom w:val="single" w:sz="4" w:space="0" w:color="auto"/>
              <w:right w:val="single" w:sz="4" w:space="0" w:color="auto"/>
            </w:tcBorders>
            <w:hideMark/>
          </w:tcPr>
          <w:p w14:paraId="45213CEA" w14:textId="77777777" w:rsidR="00BE2C06" w:rsidRPr="0076020D" w:rsidRDefault="00BE2C06" w:rsidP="00315AE2">
            <w:pPr>
              <w:rPr>
                <w:rFonts w:eastAsia="Times New Roman" w:cs="Arial"/>
              </w:rPr>
            </w:pPr>
            <w:r w:rsidRPr="0076020D">
              <w:rPr>
                <w:rFonts w:eastAsia="Times New Roman" w:cs="Arial"/>
              </w:rPr>
              <w:lastRenderedPageBreak/>
              <w:t xml:space="preserve">Hoone tehnosüsteemid </w:t>
            </w:r>
          </w:p>
        </w:tc>
        <w:tc>
          <w:tcPr>
            <w:tcW w:w="937" w:type="pct"/>
            <w:gridSpan w:val="2"/>
            <w:tcBorders>
              <w:top w:val="single" w:sz="4" w:space="0" w:color="auto"/>
              <w:left w:val="single" w:sz="4" w:space="0" w:color="auto"/>
              <w:bottom w:val="single" w:sz="4" w:space="0" w:color="auto"/>
              <w:right w:val="single" w:sz="4" w:space="0" w:color="auto"/>
            </w:tcBorders>
            <w:hideMark/>
          </w:tcPr>
          <w:p w14:paraId="272AC7C8" w14:textId="77777777" w:rsidR="00BE2C06" w:rsidRPr="0076020D" w:rsidDel="00392AF2" w:rsidRDefault="00BE2C06" w:rsidP="00315AE2">
            <w:pPr>
              <w:rPr>
                <w:del w:id="84" w:author="Marko Ründva" w:date="2025-10-09T20:33:00Z" w16du:dateUtc="2025-10-09T17:33:00Z"/>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 xml:space="preserve">(dB) </w:t>
            </w:r>
          </w:p>
          <w:p w14:paraId="2F3F1747" w14:textId="77777777" w:rsidR="00BE2C06" w:rsidRPr="0076020D" w:rsidRDefault="00BE2C06" w:rsidP="00392AF2">
            <w:pPr>
              <w:rPr>
                <w:rFonts w:eastAsia="Times New Roman" w:cs="Arial"/>
              </w:rPr>
            </w:pPr>
            <w:r w:rsidRPr="0076020D">
              <w:rPr>
                <w:rFonts w:eastAsia="Times New Roman" w:cs="Arial"/>
              </w:rPr>
              <w:t xml:space="preserve">30 </w:t>
            </w:r>
          </w:p>
        </w:tc>
        <w:tc>
          <w:tcPr>
            <w:tcW w:w="1170" w:type="pct"/>
            <w:gridSpan w:val="2"/>
            <w:tcBorders>
              <w:top w:val="single" w:sz="4" w:space="0" w:color="auto"/>
              <w:left w:val="single" w:sz="4" w:space="0" w:color="auto"/>
              <w:bottom w:val="single" w:sz="4" w:space="0" w:color="auto"/>
              <w:right w:val="single" w:sz="4" w:space="0" w:color="auto"/>
            </w:tcBorders>
          </w:tcPr>
          <w:p w14:paraId="226CCD8B" w14:textId="77777777" w:rsidR="00BE2C06" w:rsidRPr="00C46EC2" w:rsidDel="00392AF2" w:rsidRDefault="00BE2C06" w:rsidP="00315AE2">
            <w:pPr>
              <w:rPr>
                <w:del w:id="85" w:author="Marko Ründva" w:date="2025-10-09T20:33:00Z" w16du:dateUtc="2025-10-09T17:33:00Z"/>
                <w:rFonts w:eastAsia="Times New Roman" w:cs="Arial"/>
              </w:rPr>
            </w:pPr>
            <w:r w:rsidRPr="0076020D">
              <w:rPr>
                <w:rFonts w:eastAsia="Times New Roman" w:cs="Arial"/>
              </w:rPr>
              <w:t>L</w:t>
            </w:r>
            <w:r w:rsidRPr="0076020D">
              <w:rPr>
                <w:rFonts w:eastAsia="Times New Roman" w:cs="Arial"/>
                <w:vertAlign w:val="subscript"/>
              </w:rPr>
              <w:t>pA,eq,T</w:t>
            </w:r>
            <w:r w:rsidRPr="00C46EC2">
              <w:rPr>
                <w:rFonts w:eastAsia="Times New Roman" w:cs="Arial"/>
              </w:rPr>
              <w:t xml:space="preserve"> </w:t>
            </w:r>
          </w:p>
          <w:p w14:paraId="431623AA" w14:textId="77777777" w:rsidR="00BE2C06" w:rsidRPr="0076020D" w:rsidDel="00392AF2" w:rsidRDefault="00BE2C06" w:rsidP="00392AF2">
            <w:pPr>
              <w:rPr>
                <w:del w:id="86" w:author="Marko Ründva" w:date="2025-10-09T20:33:00Z" w16du:dateUtc="2025-10-09T17:33:00Z"/>
                <w:rFonts w:eastAsia="Times New Roman" w:cs="Arial"/>
              </w:rPr>
            </w:pPr>
            <w:r w:rsidRPr="0076020D">
              <w:rPr>
                <w:rFonts w:eastAsia="Times New Roman" w:cs="Arial"/>
              </w:rPr>
              <w:t xml:space="preserve">(dB) </w:t>
            </w:r>
          </w:p>
          <w:p w14:paraId="43630640" w14:textId="77777777" w:rsidR="00BE2C06" w:rsidRPr="0076020D" w:rsidRDefault="00BE2C06" w:rsidP="00392AF2">
            <w:pPr>
              <w:rPr>
                <w:rFonts w:eastAsia="Times New Roman" w:cs="Arial"/>
              </w:rPr>
            </w:pPr>
            <w:r w:rsidRPr="0076020D">
              <w:rPr>
                <w:rFonts w:eastAsia="Times New Roman" w:cs="Arial"/>
              </w:rPr>
              <w:t>30</w:t>
            </w:r>
          </w:p>
        </w:tc>
      </w:tr>
      <w:tr w:rsidR="00BE2C06" w:rsidRPr="0076020D" w14:paraId="116A7660"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469DD658" w14:textId="77777777" w:rsidR="00BE2C06" w:rsidRPr="0076020D" w:rsidRDefault="00BE2C06" w:rsidP="00315AE2">
            <w:pPr>
              <w:rPr>
                <w:rFonts w:eastAsia="Times New Roman" w:cs="Arial"/>
              </w:rPr>
            </w:pPr>
            <w:r w:rsidRPr="0076020D">
              <w:rPr>
                <w:rFonts w:eastAsia="Times New Roman" w:cs="Arial"/>
              </w:rPr>
              <w:t>2.3. Saal</w:t>
            </w:r>
          </w:p>
        </w:tc>
        <w:tc>
          <w:tcPr>
            <w:tcW w:w="1878" w:type="pct"/>
            <w:tcBorders>
              <w:top w:val="single" w:sz="4" w:space="0" w:color="auto"/>
              <w:left w:val="single" w:sz="4" w:space="0" w:color="auto"/>
              <w:bottom w:val="single" w:sz="4" w:space="0" w:color="auto"/>
              <w:right w:val="single" w:sz="4" w:space="0" w:color="auto"/>
            </w:tcBorders>
            <w:hideMark/>
          </w:tcPr>
          <w:p w14:paraId="3034CCD4" w14:textId="77777777" w:rsidR="00BE2C06" w:rsidRPr="0076020D" w:rsidRDefault="00BE2C06" w:rsidP="00315AE2">
            <w:pPr>
              <w:rPr>
                <w:rFonts w:eastAsia="Times New Roman" w:cs="Arial"/>
              </w:rPr>
            </w:pPr>
            <w:r w:rsidRPr="0076020D">
              <w:rPr>
                <w:rFonts w:eastAsia="Times New Roman" w:cs="Arial"/>
              </w:rPr>
              <w:t>Hoone tehnosüsteemid</w:t>
            </w:r>
          </w:p>
        </w:tc>
        <w:tc>
          <w:tcPr>
            <w:tcW w:w="937" w:type="pct"/>
            <w:gridSpan w:val="2"/>
            <w:tcBorders>
              <w:top w:val="single" w:sz="4" w:space="0" w:color="auto"/>
              <w:left w:val="single" w:sz="4" w:space="0" w:color="auto"/>
              <w:bottom w:val="single" w:sz="4" w:space="0" w:color="auto"/>
              <w:right w:val="single" w:sz="4" w:space="0" w:color="auto"/>
            </w:tcBorders>
            <w:hideMark/>
          </w:tcPr>
          <w:p w14:paraId="74A2B934"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 xml:space="preserve">(dB) 30 </w:t>
            </w:r>
          </w:p>
        </w:tc>
        <w:tc>
          <w:tcPr>
            <w:tcW w:w="1170" w:type="pct"/>
            <w:gridSpan w:val="2"/>
            <w:tcBorders>
              <w:top w:val="single" w:sz="4" w:space="0" w:color="auto"/>
              <w:left w:val="single" w:sz="4" w:space="0" w:color="auto"/>
              <w:bottom w:val="single" w:sz="4" w:space="0" w:color="auto"/>
              <w:right w:val="single" w:sz="4" w:space="0" w:color="auto"/>
            </w:tcBorders>
          </w:tcPr>
          <w:p w14:paraId="21A7F814" w14:textId="0C5F1303" w:rsidR="00BE2C06" w:rsidRPr="0076020D" w:rsidDel="00392AF2" w:rsidRDefault="00BE2C06" w:rsidP="00315AE2">
            <w:pPr>
              <w:rPr>
                <w:del w:id="87" w:author="Marko Ründva" w:date="2025-10-09T20:33:00Z" w16du:dateUtc="2025-10-09T17:33:00Z"/>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(dB)</w:t>
            </w:r>
            <w:ins w:id="88" w:author="Marko Ründva" w:date="2025-10-09T20:33:00Z" w16du:dateUtc="2025-10-09T17:33:00Z">
              <w:r w:rsidR="00392AF2">
                <w:rPr>
                  <w:rFonts w:eastAsia="Times New Roman" w:cs="Arial"/>
                </w:rPr>
                <w:t xml:space="preserve"> </w:t>
              </w:r>
            </w:ins>
          </w:p>
          <w:p w14:paraId="43E4D83B" w14:textId="14DF0CA8" w:rsidR="00BE2C06" w:rsidRPr="0076020D" w:rsidDel="00392AF2" w:rsidRDefault="00BE2C06" w:rsidP="00392AF2">
            <w:pPr>
              <w:rPr>
                <w:del w:id="89" w:author="Marko Ründva" w:date="2025-10-09T20:33:00Z" w16du:dateUtc="2025-10-09T17:33:00Z"/>
                <w:rFonts w:eastAsia="Times New Roman" w:cs="Arial"/>
              </w:rPr>
            </w:pPr>
            <w:r w:rsidRPr="0076020D">
              <w:rPr>
                <w:rFonts w:eastAsia="Times New Roman" w:cs="Arial"/>
              </w:rPr>
              <w:t>3</w:t>
            </w:r>
            <w:r w:rsidR="00D709DA">
              <w:rPr>
                <w:rFonts w:eastAsia="Times New Roman" w:cs="Arial"/>
              </w:rPr>
              <w:t>0</w:t>
            </w:r>
          </w:p>
          <w:p w14:paraId="3D48156B" w14:textId="77777777" w:rsidR="00BE2C06" w:rsidRPr="0076020D" w:rsidRDefault="00BE2C06" w:rsidP="00392AF2">
            <w:pPr>
              <w:rPr>
                <w:rFonts w:eastAsia="Times New Roman" w:cs="Arial"/>
              </w:rPr>
            </w:pPr>
          </w:p>
        </w:tc>
      </w:tr>
      <w:tr w:rsidR="00BE2C06" w:rsidRPr="0076020D" w14:paraId="301A3A10" w14:textId="77777777" w:rsidTr="00E50787">
        <w:tc>
          <w:tcPr>
            <w:tcW w:w="3830" w:type="pct"/>
            <w:gridSpan w:val="4"/>
            <w:tcBorders>
              <w:top w:val="single" w:sz="4" w:space="0" w:color="auto"/>
              <w:left w:val="single" w:sz="4" w:space="0" w:color="auto"/>
              <w:bottom w:val="single" w:sz="4" w:space="0" w:color="auto"/>
              <w:right w:val="single" w:sz="4" w:space="0" w:color="auto"/>
            </w:tcBorders>
            <w:hideMark/>
          </w:tcPr>
          <w:p w14:paraId="3C4C05CF" w14:textId="2E4B1D5F" w:rsidR="00BE2C06" w:rsidRPr="0076020D" w:rsidRDefault="00BE2C06" w:rsidP="00315AE2">
            <w:pPr>
              <w:rPr>
                <w:rFonts w:eastAsia="Times New Roman" w:cs="Arial"/>
              </w:rPr>
            </w:pPr>
            <w:r w:rsidRPr="0076020D">
              <w:rPr>
                <w:rFonts w:eastAsia="Times New Roman" w:cs="Arial"/>
                <w:b/>
                <w:bCs/>
              </w:rPr>
              <w:t xml:space="preserve">3. </w:t>
            </w:r>
            <w:r w:rsidR="0055220F">
              <w:rPr>
                <w:rFonts w:eastAsia="Times New Roman" w:cs="Arial"/>
                <w:b/>
                <w:bCs/>
              </w:rPr>
              <w:t xml:space="preserve">Lasteaed ja </w:t>
            </w:r>
            <w:r w:rsidR="007A14FA">
              <w:rPr>
                <w:rFonts w:eastAsia="Times New Roman" w:cs="Arial"/>
                <w:b/>
                <w:bCs/>
              </w:rPr>
              <w:t>-</w:t>
            </w:r>
            <w:r w:rsidR="0055220F">
              <w:rPr>
                <w:rFonts w:eastAsia="Times New Roman" w:cs="Arial"/>
                <w:b/>
                <w:bCs/>
              </w:rPr>
              <w:t>hoid</w:t>
            </w:r>
            <w:r w:rsidRPr="0076020D">
              <w:rPr>
                <w:rFonts w:eastAsia="Times New Roman" w:cs="Arial"/>
              </w:rPr>
              <w:t xml:space="preserve"> </w:t>
            </w:r>
          </w:p>
        </w:tc>
        <w:tc>
          <w:tcPr>
            <w:tcW w:w="1170" w:type="pct"/>
            <w:gridSpan w:val="2"/>
            <w:tcBorders>
              <w:top w:val="single" w:sz="4" w:space="0" w:color="auto"/>
              <w:left w:val="single" w:sz="4" w:space="0" w:color="auto"/>
              <w:bottom w:val="single" w:sz="4" w:space="0" w:color="auto"/>
              <w:right w:val="single" w:sz="4" w:space="0" w:color="auto"/>
            </w:tcBorders>
          </w:tcPr>
          <w:p w14:paraId="4B87B43C" w14:textId="77777777" w:rsidR="00BE2C06" w:rsidRPr="0076020D" w:rsidRDefault="00BE2C06" w:rsidP="00315AE2">
            <w:pPr>
              <w:rPr>
                <w:rFonts w:eastAsia="Times New Roman" w:cs="Arial"/>
                <w:b/>
                <w:bCs/>
              </w:rPr>
            </w:pPr>
          </w:p>
        </w:tc>
      </w:tr>
      <w:tr w:rsidR="00BE2C06" w:rsidRPr="0076020D" w14:paraId="382E5E13" w14:textId="77777777" w:rsidTr="00E50787">
        <w:tc>
          <w:tcPr>
            <w:tcW w:w="1015" w:type="pct"/>
            <w:tcBorders>
              <w:top w:val="single" w:sz="4" w:space="0" w:color="auto"/>
              <w:left w:val="single" w:sz="4" w:space="0" w:color="auto"/>
              <w:bottom w:val="single" w:sz="4" w:space="0" w:color="auto"/>
              <w:right w:val="single" w:sz="4" w:space="0" w:color="auto"/>
            </w:tcBorders>
            <w:hideMark/>
          </w:tcPr>
          <w:p w14:paraId="79325099" w14:textId="77777777" w:rsidR="00BE2C06" w:rsidRPr="0076020D" w:rsidRDefault="00BE2C06" w:rsidP="00315AE2">
            <w:pPr>
              <w:rPr>
                <w:rFonts w:eastAsia="Times New Roman" w:cs="Arial"/>
              </w:rPr>
            </w:pPr>
            <w:r w:rsidRPr="0076020D">
              <w:rPr>
                <w:rFonts w:eastAsia="Times New Roman" w:cs="Arial"/>
              </w:rPr>
              <w:t xml:space="preserve">Rühma- ja magamisruum </w:t>
            </w:r>
          </w:p>
        </w:tc>
        <w:tc>
          <w:tcPr>
            <w:tcW w:w="1878" w:type="pct"/>
            <w:tcBorders>
              <w:top w:val="single" w:sz="4" w:space="0" w:color="auto"/>
              <w:left w:val="single" w:sz="4" w:space="0" w:color="auto"/>
              <w:bottom w:val="single" w:sz="4" w:space="0" w:color="auto"/>
              <w:right w:val="single" w:sz="4" w:space="0" w:color="auto"/>
            </w:tcBorders>
            <w:hideMark/>
          </w:tcPr>
          <w:p w14:paraId="1A4B0727" w14:textId="77777777" w:rsidR="00BE2C06" w:rsidRPr="0076020D" w:rsidRDefault="00BE2C06" w:rsidP="00315AE2">
            <w:pPr>
              <w:rPr>
                <w:rFonts w:eastAsia="Times New Roman" w:cs="Arial"/>
              </w:rPr>
            </w:pPr>
            <w:r w:rsidRPr="0076020D">
              <w:rPr>
                <w:rFonts w:eastAsia="Times New Roman" w:cs="Arial"/>
              </w:rPr>
              <w:t xml:space="preserve">Hoone tehnosüsteemid </w:t>
            </w:r>
          </w:p>
        </w:tc>
        <w:tc>
          <w:tcPr>
            <w:tcW w:w="937" w:type="pct"/>
            <w:gridSpan w:val="2"/>
            <w:tcBorders>
              <w:top w:val="single" w:sz="4" w:space="0" w:color="auto"/>
              <w:left w:val="single" w:sz="4" w:space="0" w:color="auto"/>
              <w:bottom w:val="single" w:sz="4" w:space="0" w:color="auto"/>
              <w:right w:val="single" w:sz="4" w:space="0" w:color="auto"/>
            </w:tcBorders>
            <w:hideMark/>
          </w:tcPr>
          <w:p w14:paraId="4B5E2986"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 xml:space="preserve">(dB) 30 </w:t>
            </w:r>
          </w:p>
        </w:tc>
        <w:tc>
          <w:tcPr>
            <w:tcW w:w="1170" w:type="pct"/>
            <w:gridSpan w:val="2"/>
            <w:tcBorders>
              <w:top w:val="single" w:sz="4" w:space="0" w:color="auto"/>
              <w:left w:val="single" w:sz="4" w:space="0" w:color="auto"/>
              <w:bottom w:val="single" w:sz="4" w:space="0" w:color="auto"/>
              <w:right w:val="single" w:sz="4" w:space="0" w:color="auto"/>
            </w:tcBorders>
          </w:tcPr>
          <w:p w14:paraId="6F27CB72" w14:textId="77777777" w:rsidR="00E63152" w:rsidDel="00392AF2" w:rsidRDefault="00BE2C06" w:rsidP="00315AE2">
            <w:pPr>
              <w:rPr>
                <w:del w:id="90" w:author="Marko Ründva" w:date="2025-10-09T20:33:00Z" w16du:dateUtc="2025-10-09T17:33:00Z"/>
                <w:rFonts w:eastAsia="Times New Roman" w:cs="Arial"/>
              </w:rPr>
            </w:pPr>
            <w:r w:rsidRPr="0076020D">
              <w:rPr>
                <w:rFonts w:eastAsia="Times New Roman" w:cs="Arial"/>
              </w:rPr>
              <w:t>L</w:t>
            </w:r>
            <w:r w:rsidRPr="0076020D">
              <w:rPr>
                <w:rFonts w:eastAsia="Times New Roman" w:cs="Arial"/>
                <w:vertAlign w:val="subscript"/>
              </w:rPr>
              <w:t xml:space="preserve">pA,eq,T </w:t>
            </w:r>
            <w:r w:rsidRPr="0076020D">
              <w:rPr>
                <w:rFonts w:eastAsia="Times New Roman" w:cs="Arial"/>
              </w:rPr>
              <w:t xml:space="preserve">(dB) </w:t>
            </w:r>
          </w:p>
          <w:p w14:paraId="766BE905" w14:textId="21D12291" w:rsidR="00BE2C06" w:rsidRPr="0076020D" w:rsidRDefault="00BE2C06" w:rsidP="00392AF2">
            <w:pPr>
              <w:rPr>
                <w:rFonts w:eastAsia="Times New Roman" w:cs="Arial"/>
              </w:rPr>
            </w:pPr>
            <w:r w:rsidRPr="0076020D">
              <w:rPr>
                <w:rFonts w:eastAsia="Times New Roman" w:cs="Arial"/>
              </w:rPr>
              <w:t>30</w:t>
            </w:r>
          </w:p>
          <w:p w14:paraId="24D761E0" w14:textId="1B394081" w:rsidR="00BE2C06" w:rsidRPr="0076020D" w:rsidDel="00482BB5" w:rsidRDefault="00BE2C06" w:rsidP="00315AE2">
            <w:pPr>
              <w:rPr>
                <w:del w:id="91" w:author="Marko Ründva" w:date="2025-10-09T20:33:00Z" w16du:dateUtc="2025-10-09T17:33:00Z"/>
                <w:rFonts w:eastAsia="Times New Roman" w:cs="Arial"/>
              </w:rPr>
            </w:pPr>
            <w:proofErr w:type="spellStart"/>
            <w:r w:rsidRPr="0068789A">
              <w:rPr>
                <w:rFonts w:eastAsia="Times New Roman" w:cs="Arial"/>
                <w:rPrChange w:id="92" w:author="Marko Ründva" w:date="2025-10-09T20:41:00Z" w16du:dateUtc="2025-10-09T17:41:00Z">
                  <w:rPr>
                    <w:rFonts w:eastAsia="Times New Roman" w:cs="Arial"/>
                    <w:i/>
                    <w:iCs/>
                  </w:rPr>
                </w:rPrChange>
              </w:rPr>
              <w:t>L</w:t>
            </w:r>
            <w:r w:rsidRPr="0068789A">
              <w:rPr>
                <w:rFonts w:eastAsia="Times New Roman" w:cs="Arial"/>
                <w:vertAlign w:val="subscript"/>
              </w:rPr>
              <w:t>A</w:t>
            </w:r>
            <w:r w:rsidRPr="0076020D">
              <w:rPr>
                <w:rFonts w:eastAsia="Times New Roman" w:cs="Arial"/>
                <w:vertAlign w:val="subscript"/>
              </w:rPr>
              <w:t>max,T</w:t>
            </w:r>
            <w:proofErr w:type="spellEnd"/>
            <w:r w:rsidRPr="0076020D">
              <w:rPr>
                <w:rFonts w:eastAsia="Times New Roman" w:cs="Arial"/>
              </w:rPr>
              <w:t> (dB)</w:t>
            </w:r>
            <w:ins w:id="93" w:author="Marko Ründva" w:date="2025-10-09T20:33:00Z" w16du:dateUtc="2025-10-09T17:33:00Z">
              <w:r w:rsidR="00482BB5">
                <w:rPr>
                  <w:rFonts w:eastAsia="Times New Roman" w:cs="Arial"/>
                </w:rPr>
                <w:t xml:space="preserve"> </w:t>
              </w:r>
            </w:ins>
          </w:p>
          <w:p w14:paraId="75D287FE" w14:textId="77777777" w:rsidR="00BE2C06" w:rsidRPr="0076020D" w:rsidDel="00482BB5" w:rsidRDefault="00BE2C06" w:rsidP="00482BB5">
            <w:pPr>
              <w:rPr>
                <w:del w:id="94" w:author="Marko Ründva" w:date="2025-10-09T20:34:00Z" w16du:dateUtc="2025-10-09T17:34:00Z"/>
                <w:rFonts w:eastAsia="Times New Roman" w:cs="Arial"/>
              </w:rPr>
            </w:pPr>
            <w:r w:rsidRPr="0076020D">
              <w:rPr>
                <w:rFonts w:eastAsia="Times New Roman" w:cs="Arial"/>
              </w:rPr>
              <w:t>33</w:t>
            </w:r>
          </w:p>
          <w:p w14:paraId="28B80F44" w14:textId="77777777" w:rsidR="00BE2C06" w:rsidRPr="0076020D" w:rsidRDefault="00BE2C06" w:rsidP="00482BB5">
            <w:pPr>
              <w:rPr>
                <w:rFonts w:eastAsia="Times New Roman" w:cs="Arial"/>
              </w:rPr>
            </w:pPr>
          </w:p>
        </w:tc>
      </w:tr>
      <w:tr w:rsidR="00BE2C06" w:rsidRPr="0076020D" w14:paraId="5587B227" w14:textId="77777777" w:rsidTr="00E50787">
        <w:tc>
          <w:tcPr>
            <w:tcW w:w="3830" w:type="pct"/>
            <w:gridSpan w:val="4"/>
            <w:tcBorders>
              <w:top w:val="single" w:sz="4" w:space="0" w:color="auto"/>
              <w:left w:val="single" w:sz="4" w:space="0" w:color="auto"/>
              <w:bottom w:val="single" w:sz="4" w:space="0" w:color="auto"/>
              <w:right w:val="single" w:sz="4" w:space="0" w:color="auto"/>
            </w:tcBorders>
          </w:tcPr>
          <w:p w14:paraId="65DBC57C" w14:textId="77777777" w:rsidR="00BE2C06" w:rsidRPr="0076020D" w:rsidRDefault="00BE2C06" w:rsidP="00315AE2">
            <w:pPr>
              <w:rPr>
                <w:rFonts w:eastAsia="Times New Roman" w:cs="Arial"/>
              </w:rPr>
            </w:pPr>
            <w:r w:rsidRPr="0076020D">
              <w:rPr>
                <w:rFonts w:eastAsia="Times New Roman" w:cs="Arial"/>
                <w:b/>
                <w:bCs/>
              </w:rPr>
              <w:t>4. Hoolekandeasutus</w:t>
            </w:r>
          </w:p>
        </w:tc>
        <w:tc>
          <w:tcPr>
            <w:tcW w:w="1170" w:type="pct"/>
            <w:gridSpan w:val="2"/>
            <w:tcBorders>
              <w:top w:val="single" w:sz="4" w:space="0" w:color="auto"/>
              <w:left w:val="single" w:sz="4" w:space="0" w:color="auto"/>
              <w:bottom w:val="single" w:sz="4" w:space="0" w:color="auto"/>
              <w:right w:val="single" w:sz="4" w:space="0" w:color="auto"/>
            </w:tcBorders>
          </w:tcPr>
          <w:p w14:paraId="3B3403EF" w14:textId="77777777" w:rsidR="00BE2C06" w:rsidRPr="0076020D" w:rsidRDefault="00BE2C06" w:rsidP="00315AE2">
            <w:pPr>
              <w:rPr>
                <w:rFonts w:eastAsia="Times New Roman" w:cs="Arial"/>
                <w:b/>
                <w:bCs/>
              </w:rPr>
            </w:pPr>
          </w:p>
        </w:tc>
      </w:tr>
      <w:tr w:rsidR="00BE2C06" w:rsidRPr="0076020D" w14:paraId="7F1EFDC0" w14:textId="77777777" w:rsidTr="00E50787">
        <w:tc>
          <w:tcPr>
            <w:tcW w:w="1015" w:type="pct"/>
            <w:tcBorders>
              <w:top w:val="single" w:sz="4" w:space="0" w:color="auto"/>
              <w:left w:val="single" w:sz="4" w:space="0" w:color="auto"/>
              <w:bottom w:val="single" w:sz="4" w:space="0" w:color="auto"/>
              <w:right w:val="single" w:sz="4" w:space="0" w:color="auto"/>
            </w:tcBorders>
          </w:tcPr>
          <w:p w14:paraId="51CA6333" w14:textId="5ABBCCF7" w:rsidR="00BE2C06" w:rsidRPr="0076020D" w:rsidRDefault="00BE2C06" w:rsidP="00315AE2">
            <w:pPr>
              <w:rPr>
                <w:rFonts w:eastAsia="Times New Roman" w:cs="Arial"/>
              </w:rPr>
            </w:pPr>
            <w:r w:rsidRPr="0076020D">
              <w:rPr>
                <w:rFonts w:eastAsia="Times New Roman" w:cs="Arial"/>
              </w:rPr>
              <w:t>El</w:t>
            </w:r>
            <w:ins w:id="95" w:author="Marko Ründva" w:date="2025-10-09T20:35:00Z" w16du:dateUtc="2025-10-09T17:35:00Z">
              <w:r w:rsidR="00482BB5">
                <w:rPr>
                  <w:rFonts w:eastAsia="Times New Roman" w:cs="Arial"/>
                </w:rPr>
                <w:t>u</w:t>
              </w:r>
            </w:ins>
            <w:del w:id="96" w:author="Marko Ründva" w:date="2025-10-09T20:35:00Z" w16du:dateUtc="2025-10-09T17:35:00Z">
              <w:r w:rsidRPr="0076020D" w:rsidDel="00482BB5">
                <w:rPr>
                  <w:rFonts w:eastAsia="Times New Roman" w:cs="Arial"/>
                </w:rPr>
                <w:delText>u- ja magamis</w:delText>
              </w:r>
            </w:del>
            <w:r w:rsidRPr="0076020D">
              <w:rPr>
                <w:rFonts w:eastAsia="Times New Roman" w:cs="Arial"/>
              </w:rPr>
              <w:t>tuba</w:t>
            </w:r>
          </w:p>
        </w:tc>
        <w:tc>
          <w:tcPr>
            <w:tcW w:w="1878" w:type="pct"/>
            <w:tcBorders>
              <w:top w:val="single" w:sz="4" w:space="0" w:color="auto"/>
              <w:left w:val="single" w:sz="4" w:space="0" w:color="auto"/>
              <w:bottom w:val="single" w:sz="4" w:space="0" w:color="auto"/>
              <w:right w:val="single" w:sz="4" w:space="0" w:color="auto"/>
            </w:tcBorders>
          </w:tcPr>
          <w:p w14:paraId="5C4C7DFB" w14:textId="77777777" w:rsidR="00BE2C06" w:rsidRPr="0076020D" w:rsidRDefault="00BE2C06" w:rsidP="00315AE2">
            <w:pPr>
              <w:rPr>
                <w:rFonts w:eastAsia="Times New Roman" w:cs="Arial"/>
              </w:rPr>
            </w:pPr>
            <w:r w:rsidRPr="0076020D">
              <w:rPr>
                <w:rFonts w:eastAsia="Times New Roman" w:cs="Arial"/>
              </w:rPr>
              <w:t>Hoone tehnosüsteemid</w:t>
            </w:r>
          </w:p>
        </w:tc>
        <w:tc>
          <w:tcPr>
            <w:tcW w:w="937" w:type="pct"/>
            <w:gridSpan w:val="2"/>
            <w:tcBorders>
              <w:top w:val="single" w:sz="4" w:space="0" w:color="auto"/>
              <w:left w:val="single" w:sz="4" w:space="0" w:color="auto"/>
              <w:bottom w:val="single" w:sz="4" w:space="0" w:color="auto"/>
              <w:right w:val="single" w:sz="4" w:space="0" w:color="auto"/>
            </w:tcBorders>
          </w:tcPr>
          <w:p w14:paraId="02224208" w14:textId="77777777" w:rsidR="00BE2C06" w:rsidRDefault="00BE2C06" w:rsidP="00315AE2">
            <w:pPr>
              <w:rPr>
                <w:ins w:id="97" w:author="Marko Ründva" w:date="2025-10-09T20:35:00Z" w16du:dateUtc="2025-10-09T17:35:00Z"/>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30 </w:t>
            </w:r>
          </w:p>
          <w:p w14:paraId="08ED71D7" w14:textId="77777777" w:rsidR="002F54E4" w:rsidRDefault="002F54E4" w:rsidP="00315AE2">
            <w:pPr>
              <w:rPr>
                <w:ins w:id="98" w:author="Marko Ründva" w:date="2025-10-09T20:35:00Z" w16du:dateUtc="2025-10-09T17:35:00Z"/>
                <w:rFonts w:eastAsia="Times New Roman" w:cs="Arial"/>
              </w:rPr>
            </w:pPr>
            <w:ins w:id="99" w:author="Marko Ründva" w:date="2025-10-09T20:35:00Z" w16du:dateUtc="2025-10-09T17:35: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50</w:t>
              </w:r>
            </w:ins>
          </w:p>
          <w:p w14:paraId="7D89F9F2" w14:textId="2A290AB1" w:rsidR="002F54E4" w:rsidRPr="0076020D" w:rsidRDefault="002F54E4" w:rsidP="00315AE2">
            <w:pPr>
              <w:rPr>
                <w:rFonts w:eastAsia="Times New Roman" w:cs="Arial"/>
              </w:rPr>
            </w:pPr>
            <w:proofErr w:type="spellStart"/>
            <w:ins w:id="100" w:author="Marko Ründva" w:date="2025-10-09T20:35:00Z" w16du:dateUtc="2025-10-09T17:35: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35</w:t>
              </w:r>
            </w:ins>
          </w:p>
        </w:tc>
        <w:tc>
          <w:tcPr>
            <w:tcW w:w="1170" w:type="pct"/>
            <w:gridSpan w:val="2"/>
            <w:tcBorders>
              <w:top w:val="single" w:sz="4" w:space="0" w:color="auto"/>
              <w:left w:val="single" w:sz="4" w:space="0" w:color="auto"/>
              <w:bottom w:val="single" w:sz="4" w:space="0" w:color="auto"/>
              <w:right w:val="single" w:sz="4" w:space="0" w:color="auto"/>
            </w:tcBorders>
          </w:tcPr>
          <w:p w14:paraId="6359AB72" w14:textId="0FC46F40" w:rsidR="00BE2C06" w:rsidRDefault="00BE2C06" w:rsidP="00315AE2">
            <w:pPr>
              <w:rPr>
                <w:ins w:id="101" w:author="Marko Ründva" w:date="2025-10-09T20:35:00Z" w16du:dateUtc="2025-10-09T17:35:00Z"/>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30</w:t>
            </w:r>
            <w:ins w:id="102" w:author="Marko Ründva" w:date="2025-10-09T20:36:00Z" w16du:dateUtc="2025-10-09T17:36:00Z">
              <w:r w:rsidR="00DD4F8E">
                <w:rPr>
                  <w:rFonts w:eastAsia="Times New Roman" w:cs="Arial"/>
                  <w:vertAlign w:val="superscript"/>
                </w:rPr>
                <w:t>1</w:t>
              </w:r>
            </w:ins>
            <w:r w:rsidRPr="0076020D">
              <w:rPr>
                <w:rFonts w:eastAsia="Times New Roman" w:cs="Arial"/>
              </w:rPr>
              <w:t xml:space="preserve"> </w:t>
            </w:r>
            <w:ins w:id="103" w:author="Marko Ründva" w:date="2025-10-09T20:35:00Z" w16du:dateUtc="2025-10-09T17:35:00Z">
              <w:r w:rsidR="002F54E4" w:rsidRPr="0076020D">
                <w:rPr>
                  <w:rFonts w:eastAsia="Times New Roman" w:cs="Arial"/>
                </w:rPr>
                <w:t>L</w:t>
              </w:r>
              <w:r w:rsidR="002F54E4" w:rsidRPr="0076020D">
                <w:rPr>
                  <w:rFonts w:eastAsia="Times New Roman" w:cs="Arial"/>
                  <w:vertAlign w:val="subscript"/>
                </w:rPr>
                <w:t>pC,eq,T</w:t>
              </w:r>
              <w:r w:rsidR="002F54E4" w:rsidRPr="0076020D">
                <w:rPr>
                  <w:rFonts w:eastAsia="Times New Roman" w:cs="Arial"/>
                </w:rPr>
                <w:t xml:space="preserve"> (dB) 50</w:t>
              </w:r>
            </w:ins>
          </w:p>
          <w:p w14:paraId="3146AB1B" w14:textId="5D3DD051" w:rsidR="002F54E4" w:rsidRPr="0076020D" w:rsidRDefault="002F54E4" w:rsidP="00315AE2">
            <w:pPr>
              <w:rPr>
                <w:rFonts w:eastAsia="Times New Roman" w:cs="Arial"/>
              </w:rPr>
            </w:pPr>
            <w:proofErr w:type="spellStart"/>
            <w:ins w:id="104" w:author="Marko Ründva" w:date="2025-10-09T20:35:00Z" w16du:dateUtc="2025-10-09T17:35:00Z">
              <w:r w:rsidRPr="0068789A">
                <w:rPr>
                  <w:rFonts w:eastAsia="Times New Roman" w:cs="Arial"/>
                  <w:rPrChange w:id="105" w:author="Marko Ründva" w:date="2025-10-09T20:40:00Z" w16du:dateUtc="2025-10-09T17:40:00Z">
                    <w:rPr>
                      <w:rFonts w:eastAsia="Times New Roman" w:cs="Arial"/>
                      <w:i/>
                      <w:iCs/>
                    </w:rPr>
                  </w:rPrChange>
                </w:rPr>
                <w:t>L</w:t>
              </w:r>
              <w:r w:rsidRPr="0076020D">
                <w:rPr>
                  <w:rFonts w:eastAsia="Times New Roman" w:cs="Arial"/>
                  <w:vertAlign w:val="subscript"/>
                </w:rPr>
                <w:t>Amax,T</w:t>
              </w:r>
              <w:proofErr w:type="spellEnd"/>
              <w:r w:rsidRPr="0076020D">
                <w:rPr>
                  <w:rFonts w:eastAsia="Times New Roman" w:cs="Arial"/>
                </w:rPr>
                <w:t> (dB) 35</w:t>
              </w:r>
            </w:ins>
          </w:p>
        </w:tc>
      </w:tr>
      <w:tr w:rsidR="002F54E4" w:rsidRPr="0076020D" w14:paraId="225AABF1" w14:textId="77777777" w:rsidTr="00E50787">
        <w:trPr>
          <w:ins w:id="106" w:author="Marko Ründva" w:date="2025-10-09T20:34:00Z" w16du:dateUtc="2025-10-09T17:34:00Z"/>
        </w:trPr>
        <w:tc>
          <w:tcPr>
            <w:tcW w:w="1015" w:type="pct"/>
            <w:tcBorders>
              <w:top w:val="single" w:sz="4" w:space="0" w:color="auto"/>
              <w:left w:val="single" w:sz="4" w:space="0" w:color="auto"/>
              <w:bottom w:val="single" w:sz="4" w:space="0" w:color="auto"/>
              <w:right w:val="single" w:sz="4" w:space="0" w:color="auto"/>
            </w:tcBorders>
          </w:tcPr>
          <w:p w14:paraId="5DE29FD4" w14:textId="6BBB9BE4" w:rsidR="002F54E4" w:rsidRPr="0076020D" w:rsidRDefault="002F54E4" w:rsidP="002F54E4">
            <w:pPr>
              <w:rPr>
                <w:ins w:id="107" w:author="Marko Ründva" w:date="2025-10-09T20:34:00Z" w16du:dateUtc="2025-10-09T17:34:00Z"/>
                <w:rFonts w:eastAsia="Times New Roman" w:cs="Arial"/>
              </w:rPr>
            </w:pPr>
            <w:ins w:id="108" w:author="Marko Ründva" w:date="2025-10-09T20:35:00Z" w16du:dateUtc="2025-10-09T17:35:00Z">
              <w:r>
                <w:rPr>
                  <w:rFonts w:eastAsia="Times New Roman" w:cs="Arial"/>
                </w:rPr>
                <w:t>M</w:t>
              </w:r>
            </w:ins>
            <w:ins w:id="109" w:author="Marko Ründva" w:date="2025-10-09T20:34:00Z" w16du:dateUtc="2025-10-09T17:34:00Z">
              <w:r w:rsidRPr="0076020D">
                <w:rPr>
                  <w:rFonts w:eastAsia="Times New Roman" w:cs="Arial"/>
                </w:rPr>
                <w:t>agamistuba</w:t>
              </w:r>
            </w:ins>
          </w:p>
        </w:tc>
        <w:tc>
          <w:tcPr>
            <w:tcW w:w="1878" w:type="pct"/>
            <w:tcBorders>
              <w:top w:val="single" w:sz="4" w:space="0" w:color="auto"/>
              <w:left w:val="single" w:sz="4" w:space="0" w:color="auto"/>
              <w:bottom w:val="single" w:sz="4" w:space="0" w:color="auto"/>
              <w:right w:val="single" w:sz="4" w:space="0" w:color="auto"/>
            </w:tcBorders>
          </w:tcPr>
          <w:p w14:paraId="5A1A7928" w14:textId="4AA3012B" w:rsidR="002F54E4" w:rsidRPr="0076020D" w:rsidRDefault="002F54E4" w:rsidP="002F54E4">
            <w:pPr>
              <w:rPr>
                <w:ins w:id="110" w:author="Marko Ründva" w:date="2025-10-09T20:34:00Z" w16du:dateUtc="2025-10-09T17:34:00Z"/>
                <w:rFonts w:eastAsia="Times New Roman" w:cs="Arial"/>
              </w:rPr>
            </w:pPr>
            <w:ins w:id="111" w:author="Marko Ründva" w:date="2025-10-09T20:34:00Z" w16du:dateUtc="2025-10-09T17:34:00Z">
              <w:r w:rsidRPr="0076020D">
                <w:rPr>
                  <w:rFonts w:eastAsia="Times New Roman" w:cs="Arial"/>
                </w:rPr>
                <w:t>Hoone tehnosüsteemid</w:t>
              </w:r>
            </w:ins>
          </w:p>
        </w:tc>
        <w:tc>
          <w:tcPr>
            <w:tcW w:w="937" w:type="pct"/>
            <w:gridSpan w:val="2"/>
            <w:tcBorders>
              <w:top w:val="single" w:sz="4" w:space="0" w:color="auto"/>
              <w:left w:val="single" w:sz="4" w:space="0" w:color="auto"/>
              <w:bottom w:val="single" w:sz="4" w:space="0" w:color="auto"/>
              <w:right w:val="single" w:sz="4" w:space="0" w:color="auto"/>
            </w:tcBorders>
          </w:tcPr>
          <w:p w14:paraId="56ED89BB" w14:textId="77777777" w:rsidR="002F54E4" w:rsidRDefault="002F54E4" w:rsidP="002F54E4">
            <w:pPr>
              <w:rPr>
                <w:ins w:id="112" w:author="Marko Ründva" w:date="2025-10-09T20:36:00Z" w16du:dateUtc="2025-10-09T17:36:00Z"/>
                <w:rFonts w:eastAsia="Times New Roman" w:cs="Arial"/>
              </w:rPr>
            </w:pPr>
            <w:ins w:id="113" w:author="Marko Ründva" w:date="2025-10-09T20:36:00Z" w16du:dateUtc="2025-10-09T17:36:00Z">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30 </w:t>
              </w:r>
            </w:ins>
          </w:p>
          <w:p w14:paraId="71C9BB40" w14:textId="77777777" w:rsidR="002F54E4" w:rsidRDefault="002F54E4" w:rsidP="002F54E4">
            <w:pPr>
              <w:rPr>
                <w:ins w:id="114" w:author="Marko Ründva" w:date="2025-10-09T20:36:00Z" w16du:dateUtc="2025-10-09T17:36:00Z"/>
                <w:rFonts w:eastAsia="Times New Roman" w:cs="Arial"/>
              </w:rPr>
            </w:pPr>
            <w:ins w:id="115" w:author="Marko Ründva" w:date="2025-10-09T20:36:00Z" w16du:dateUtc="2025-10-09T17:36:00Z">
              <w:r w:rsidRPr="0076020D">
                <w:rPr>
                  <w:rFonts w:eastAsia="Times New Roman" w:cs="Arial"/>
                </w:rPr>
                <w:t>L</w:t>
              </w:r>
              <w:r w:rsidRPr="0076020D">
                <w:rPr>
                  <w:rFonts w:eastAsia="Times New Roman" w:cs="Arial"/>
                  <w:vertAlign w:val="subscript"/>
                </w:rPr>
                <w:t>pC,eq,T</w:t>
              </w:r>
              <w:r w:rsidRPr="0076020D">
                <w:rPr>
                  <w:rFonts w:eastAsia="Times New Roman" w:cs="Arial"/>
                </w:rPr>
                <w:t xml:space="preserve"> (dB) 50</w:t>
              </w:r>
            </w:ins>
          </w:p>
          <w:p w14:paraId="44A6D803" w14:textId="63216ACD" w:rsidR="002F54E4" w:rsidRPr="0076020D" w:rsidRDefault="002F54E4" w:rsidP="002F54E4">
            <w:pPr>
              <w:rPr>
                <w:ins w:id="116" w:author="Marko Ründva" w:date="2025-10-09T20:34:00Z" w16du:dateUtc="2025-10-09T17:34:00Z"/>
                <w:rFonts w:eastAsia="Times New Roman" w:cs="Arial"/>
              </w:rPr>
            </w:pPr>
            <w:proofErr w:type="spellStart"/>
            <w:ins w:id="117" w:author="Marko Ründva" w:date="2025-10-09T20:36:00Z" w16du:dateUtc="2025-10-09T17:36:00Z">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35</w:t>
              </w:r>
            </w:ins>
          </w:p>
        </w:tc>
        <w:tc>
          <w:tcPr>
            <w:tcW w:w="1170" w:type="pct"/>
            <w:gridSpan w:val="2"/>
            <w:tcBorders>
              <w:top w:val="single" w:sz="4" w:space="0" w:color="auto"/>
              <w:left w:val="single" w:sz="4" w:space="0" w:color="auto"/>
              <w:bottom w:val="single" w:sz="4" w:space="0" w:color="auto"/>
              <w:right w:val="single" w:sz="4" w:space="0" w:color="auto"/>
            </w:tcBorders>
          </w:tcPr>
          <w:p w14:paraId="6D0DF0A5" w14:textId="2E9D6242" w:rsidR="002F54E4" w:rsidRDefault="002F54E4" w:rsidP="002F54E4">
            <w:pPr>
              <w:rPr>
                <w:ins w:id="118" w:author="Marko Ründva" w:date="2025-10-09T20:36:00Z" w16du:dateUtc="2025-10-09T17:36:00Z"/>
                <w:rFonts w:eastAsia="Times New Roman" w:cs="Arial"/>
              </w:rPr>
            </w:pPr>
            <w:ins w:id="119" w:author="Marko Ründva" w:date="2025-10-09T20:36:00Z" w16du:dateUtc="2025-10-09T17:36:00Z">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r w:rsidR="00DD4F8E">
                <w:rPr>
                  <w:rFonts w:eastAsia="Times New Roman" w:cs="Arial"/>
                </w:rPr>
                <w:t>28</w:t>
              </w:r>
              <w:r w:rsidR="00DD4F8E">
                <w:rPr>
                  <w:rFonts w:eastAsia="Times New Roman" w:cs="Arial"/>
                  <w:vertAlign w:val="superscript"/>
                </w:rPr>
                <w:t>1</w:t>
              </w:r>
              <w:r w:rsidRPr="0076020D">
                <w:rPr>
                  <w:rFonts w:eastAsia="Times New Roman" w:cs="Arial"/>
                </w:rPr>
                <w:t xml:space="preserve"> L</w:t>
              </w:r>
              <w:r w:rsidRPr="0076020D">
                <w:rPr>
                  <w:rFonts w:eastAsia="Times New Roman" w:cs="Arial"/>
                  <w:vertAlign w:val="subscript"/>
                </w:rPr>
                <w:t>pC,eq,T</w:t>
              </w:r>
              <w:r w:rsidRPr="0076020D">
                <w:rPr>
                  <w:rFonts w:eastAsia="Times New Roman" w:cs="Arial"/>
                </w:rPr>
                <w:t xml:space="preserve"> (dB) </w:t>
              </w:r>
              <w:r w:rsidR="00DD4F8E">
                <w:rPr>
                  <w:rFonts w:eastAsia="Times New Roman" w:cs="Arial"/>
                </w:rPr>
                <w:t>48</w:t>
              </w:r>
            </w:ins>
          </w:p>
          <w:p w14:paraId="4FB9B4D2" w14:textId="61184F59" w:rsidR="002F54E4" w:rsidRPr="0076020D" w:rsidRDefault="002F54E4" w:rsidP="002F54E4">
            <w:pPr>
              <w:rPr>
                <w:ins w:id="120" w:author="Marko Ründva" w:date="2025-10-09T20:34:00Z" w16du:dateUtc="2025-10-09T17:34:00Z"/>
                <w:rFonts w:eastAsia="Times New Roman" w:cs="Arial"/>
                <w:i/>
                <w:iCs/>
              </w:rPr>
            </w:pPr>
            <w:proofErr w:type="spellStart"/>
            <w:ins w:id="121" w:author="Marko Ründva" w:date="2025-10-09T20:36:00Z" w16du:dateUtc="2025-10-09T17:36:00Z">
              <w:r w:rsidRPr="0076020D">
                <w:rPr>
                  <w:rFonts w:eastAsia="Times New Roman" w:cs="Arial"/>
                  <w:i/>
                  <w:iCs/>
                </w:rPr>
                <w:t>L</w:t>
              </w:r>
              <w:r w:rsidRPr="0076020D">
                <w:rPr>
                  <w:rFonts w:eastAsia="Times New Roman" w:cs="Arial"/>
                  <w:vertAlign w:val="subscript"/>
                </w:rPr>
                <w:t>Amax,T</w:t>
              </w:r>
              <w:proofErr w:type="spellEnd"/>
              <w:r w:rsidRPr="0076020D">
                <w:rPr>
                  <w:rFonts w:eastAsia="Times New Roman" w:cs="Arial"/>
                </w:rPr>
                <w:t> (dB) 3</w:t>
              </w:r>
              <w:r w:rsidR="00DD4F8E">
                <w:rPr>
                  <w:rFonts w:eastAsia="Times New Roman" w:cs="Arial"/>
                </w:rPr>
                <w:t>3</w:t>
              </w:r>
            </w:ins>
          </w:p>
        </w:tc>
      </w:tr>
      <w:tr w:rsidR="00BE2C06" w:rsidRPr="0076020D" w14:paraId="15D014AB" w14:textId="77777777" w:rsidTr="00E50787">
        <w:tc>
          <w:tcPr>
            <w:tcW w:w="1015" w:type="pct"/>
            <w:tcBorders>
              <w:top w:val="single" w:sz="4" w:space="0" w:color="auto"/>
              <w:left w:val="single" w:sz="4" w:space="0" w:color="auto"/>
              <w:bottom w:val="single" w:sz="4" w:space="0" w:color="auto"/>
              <w:right w:val="single" w:sz="4" w:space="0" w:color="auto"/>
            </w:tcBorders>
          </w:tcPr>
          <w:p w14:paraId="7E9F7120" w14:textId="77777777" w:rsidR="00BE2C06" w:rsidRPr="0076020D" w:rsidRDefault="00BE2C06" w:rsidP="00315AE2">
            <w:pPr>
              <w:rPr>
                <w:rFonts w:eastAsia="Times New Roman" w:cs="Arial"/>
              </w:rPr>
            </w:pPr>
          </w:p>
        </w:tc>
        <w:tc>
          <w:tcPr>
            <w:tcW w:w="1878" w:type="pct"/>
            <w:tcBorders>
              <w:top w:val="single" w:sz="4" w:space="0" w:color="auto"/>
              <w:left w:val="single" w:sz="4" w:space="0" w:color="auto"/>
              <w:bottom w:val="single" w:sz="4" w:space="0" w:color="auto"/>
              <w:right w:val="single" w:sz="4" w:space="0" w:color="auto"/>
            </w:tcBorders>
          </w:tcPr>
          <w:p w14:paraId="45C3E4D1" w14:textId="793285F3" w:rsidR="00BE2C06" w:rsidRPr="0076020D" w:rsidRDefault="00486E5F" w:rsidP="00315AE2">
            <w:pPr>
              <w:rPr>
                <w:rFonts w:eastAsia="Times New Roman" w:cs="Arial"/>
              </w:rPr>
            </w:pPr>
            <w:r>
              <w:rPr>
                <w:rFonts w:eastAsia="Times New Roman" w:cs="Arial"/>
              </w:rPr>
              <w:t>K</w:t>
            </w:r>
            <w:r w:rsidRPr="0076020D">
              <w:rPr>
                <w:rFonts w:eastAsia="Times New Roman" w:cs="Arial"/>
              </w:rPr>
              <w:t>aubandus-</w:t>
            </w:r>
            <w:r>
              <w:rPr>
                <w:rFonts w:eastAsia="Times New Roman" w:cs="Arial"/>
              </w:rPr>
              <w:t>, tootmis-</w:t>
            </w:r>
            <w:r w:rsidRPr="0076020D">
              <w:rPr>
                <w:rFonts w:eastAsia="Times New Roman" w:cs="Arial"/>
              </w:rPr>
              <w:t xml:space="preserve"> ja teenindus</w:t>
            </w:r>
            <w:r>
              <w:rPr>
                <w:rFonts w:eastAsia="Times New Roman" w:cs="Arial"/>
              </w:rPr>
              <w:t>ruumide tootmis- ja tööstusseadmed</w:t>
            </w:r>
          </w:p>
        </w:tc>
        <w:tc>
          <w:tcPr>
            <w:tcW w:w="937" w:type="pct"/>
            <w:gridSpan w:val="2"/>
            <w:tcBorders>
              <w:top w:val="single" w:sz="4" w:space="0" w:color="auto"/>
              <w:left w:val="single" w:sz="4" w:space="0" w:color="auto"/>
              <w:bottom w:val="single" w:sz="4" w:space="0" w:color="auto"/>
              <w:right w:val="single" w:sz="4" w:space="0" w:color="auto"/>
            </w:tcBorders>
          </w:tcPr>
          <w:p w14:paraId="072DFA13"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p w14:paraId="09DF5DB5" w14:textId="77777777" w:rsidR="00BE2C06" w:rsidRPr="0076020D" w:rsidRDefault="00BE2C06" w:rsidP="00315AE2">
            <w:pPr>
              <w:rPr>
                <w:rFonts w:eastAsia="Times New Roman" w:cs="Arial"/>
              </w:rPr>
            </w:pPr>
            <w:r w:rsidRPr="0076020D">
              <w:rPr>
                <w:rFonts w:eastAsia="Times New Roman" w:cs="Arial"/>
              </w:rPr>
              <w:t xml:space="preserve">päeval 30 </w:t>
            </w:r>
          </w:p>
          <w:p w14:paraId="591AA213" w14:textId="77777777" w:rsidR="00BE2C06" w:rsidRPr="0076020D" w:rsidRDefault="00BE2C06" w:rsidP="00315AE2">
            <w:pPr>
              <w:rPr>
                <w:rFonts w:eastAsia="Times New Roman" w:cs="Arial"/>
              </w:rPr>
            </w:pPr>
            <w:r w:rsidRPr="0076020D">
              <w:rPr>
                <w:rFonts w:eastAsia="Times New Roman" w:cs="Arial"/>
              </w:rPr>
              <w:t xml:space="preserve">öösel 25 </w:t>
            </w:r>
          </w:p>
          <w:p w14:paraId="6DC88B04" w14:textId="34DBC5E1" w:rsidR="00BE2C06" w:rsidRPr="0076020D" w:rsidRDefault="00BE2C06" w:rsidP="00315AE2">
            <w:pPr>
              <w:rPr>
                <w:rFonts w:eastAsia="Times New Roman" w:cs="Arial"/>
              </w:rPr>
            </w:pPr>
            <w:proofErr w:type="spellStart"/>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w:t>
            </w:r>
          </w:p>
          <w:p w14:paraId="418A09AC" w14:textId="77777777" w:rsidR="00BE2C06" w:rsidRPr="0076020D" w:rsidRDefault="00BE2C06" w:rsidP="00315AE2">
            <w:pPr>
              <w:rPr>
                <w:rFonts w:eastAsia="Times New Roman" w:cs="Arial"/>
              </w:rPr>
            </w:pPr>
            <w:r w:rsidRPr="0076020D">
              <w:rPr>
                <w:rFonts w:eastAsia="Times New Roman" w:cs="Arial"/>
              </w:rPr>
              <w:t>öösel 40</w:t>
            </w:r>
          </w:p>
        </w:tc>
        <w:tc>
          <w:tcPr>
            <w:tcW w:w="1170" w:type="pct"/>
            <w:gridSpan w:val="2"/>
            <w:tcBorders>
              <w:top w:val="single" w:sz="4" w:space="0" w:color="auto"/>
              <w:left w:val="single" w:sz="4" w:space="0" w:color="auto"/>
              <w:bottom w:val="single" w:sz="4" w:space="0" w:color="auto"/>
              <w:right w:val="single" w:sz="4" w:space="0" w:color="auto"/>
            </w:tcBorders>
          </w:tcPr>
          <w:p w14:paraId="67A1D0A4" w14:textId="77777777" w:rsidR="00BE2C06" w:rsidRPr="0076020D" w:rsidRDefault="00BE2C06" w:rsidP="00315AE2">
            <w:pPr>
              <w:rPr>
                <w:rFonts w:eastAsia="Times New Roman" w:cs="Arial"/>
              </w:rPr>
            </w:pPr>
            <w:r w:rsidRPr="0076020D">
              <w:rPr>
                <w:rFonts w:eastAsia="Times New Roman" w:cs="Arial"/>
              </w:rPr>
              <w:t>L</w:t>
            </w:r>
            <w:r w:rsidRPr="0076020D">
              <w:rPr>
                <w:rFonts w:eastAsia="Times New Roman" w:cs="Arial"/>
                <w:vertAlign w:val="subscript"/>
              </w:rPr>
              <w:t>pA,eq,T</w:t>
            </w:r>
            <w:r w:rsidRPr="0076020D">
              <w:rPr>
                <w:rFonts w:eastAsia="Times New Roman" w:cs="Arial"/>
              </w:rPr>
              <w:t xml:space="preserve"> (dB) </w:t>
            </w:r>
          </w:p>
          <w:p w14:paraId="45CE1685" w14:textId="77777777" w:rsidR="00BE2C06" w:rsidRPr="0076020D" w:rsidRDefault="00BE2C06" w:rsidP="00315AE2">
            <w:pPr>
              <w:rPr>
                <w:rFonts w:eastAsia="Times New Roman" w:cs="Arial"/>
              </w:rPr>
            </w:pPr>
            <w:r w:rsidRPr="0076020D">
              <w:rPr>
                <w:rFonts w:eastAsia="Times New Roman" w:cs="Arial"/>
              </w:rPr>
              <w:t xml:space="preserve">päeval 30 </w:t>
            </w:r>
          </w:p>
          <w:p w14:paraId="0E42B839" w14:textId="77777777" w:rsidR="00BE2C06" w:rsidRPr="0076020D" w:rsidRDefault="00BE2C06" w:rsidP="00315AE2">
            <w:pPr>
              <w:rPr>
                <w:rFonts w:eastAsia="Times New Roman" w:cs="Arial"/>
              </w:rPr>
            </w:pPr>
            <w:r w:rsidRPr="0076020D">
              <w:rPr>
                <w:rFonts w:eastAsia="Times New Roman" w:cs="Arial"/>
              </w:rPr>
              <w:t xml:space="preserve">öösel 25 </w:t>
            </w:r>
          </w:p>
          <w:p w14:paraId="30A21642" w14:textId="2152F0C6" w:rsidR="00BE2C06" w:rsidRPr="0076020D" w:rsidRDefault="00BE2C06" w:rsidP="00315AE2">
            <w:pPr>
              <w:rPr>
                <w:rFonts w:eastAsia="Times New Roman" w:cs="Arial"/>
              </w:rPr>
            </w:pPr>
            <w:proofErr w:type="spellStart"/>
            <w:r w:rsidRPr="0076020D">
              <w:rPr>
                <w:rFonts w:eastAsia="Times New Roman" w:cs="Arial"/>
              </w:rPr>
              <w:t>L</w:t>
            </w:r>
            <w:r w:rsidRPr="0076020D">
              <w:rPr>
                <w:rFonts w:eastAsia="Times New Roman" w:cs="Arial"/>
                <w:vertAlign w:val="subscript"/>
              </w:rPr>
              <w:t>A,max</w:t>
            </w:r>
            <w:proofErr w:type="spellEnd"/>
            <w:r w:rsidRPr="0076020D">
              <w:rPr>
                <w:rFonts w:eastAsia="Times New Roman" w:cs="Arial"/>
              </w:rPr>
              <w:t xml:space="preserve"> (dB) </w:t>
            </w:r>
          </w:p>
          <w:p w14:paraId="553CBA9E" w14:textId="77777777" w:rsidR="00BE2C06" w:rsidRPr="0076020D" w:rsidRDefault="00BE2C06" w:rsidP="00315AE2">
            <w:pPr>
              <w:rPr>
                <w:rFonts w:eastAsia="Times New Roman" w:cs="Arial"/>
              </w:rPr>
            </w:pPr>
            <w:r w:rsidRPr="0076020D">
              <w:rPr>
                <w:rFonts w:eastAsia="Times New Roman" w:cs="Arial"/>
              </w:rPr>
              <w:t>öösel 35</w:t>
            </w:r>
          </w:p>
        </w:tc>
      </w:tr>
    </w:tbl>
    <w:p w14:paraId="6AB5B2B8" w14:textId="4DAB81F8" w:rsidR="00BE2C06" w:rsidRDefault="000A1F74" w:rsidP="00BE2C06">
      <w:pPr>
        <w:jc w:val="both"/>
        <w:rPr>
          <w:rFonts w:cs="Arial"/>
        </w:rPr>
      </w:pPr>
      <w:r w:rsidRPr="000A1F74">
        <w:rPr>
          <w:rFonts w:cs="Arial"/>
          <w:vertAlign w:val="superscript"/>
        </w:rPr>
        <w:t>1</w:t>
      </w:r>
      <w:r>
        <w:rPr>
          <w:rFonts w:cs="Arial"/>
        </w:rPr>
        <w:t xml:space="preserve"> </w:t>
      </w:r>
      <w:r w:rsidR="008C3DD9" w:rsidRPr="00EB6AB1">
        <w:rPr>
          <w:rFonts w:cs="Arial"/>
          <w:rPrChange w:id="122" w:author="Marko Ründva" w:date="2025-10-09T10:02:00Z" w16du:dateUtc="2025-10-09T07:02:00Z">
            <w:rPr>
              <w:rFonts w:cs="Arial"/>
              <w:lang w:val="fi-FI"/>
            </w:rPr>
          </w:rPrChange>
        </w:rPr>
        <w:t>Kui elu</w:t>
      </w:r>
      <w:ins w:id="123" w:author="Marko Ründva" w:date="2025-10-09T10:06:00Z" w16du:dateUtc="2025-10-09T07:06:00Z">
        <w:r w:rsidR="00524DB5">
          <w:rPr>
            <w:rFonts w:cs="Arial"/>
          </w:rPr>
          <w:t>- või magamis</w:t>
        </w:r>
      </w:ins>
      <w:r w:rsidR="00126DB2" w:rsidRPr="00EB6AB1">
        <w:rPr>
          <w:rFonts w:cs="Arial"/>
          <w:rPrChange w:id="124" w:author="Marko Ründva" w:date="2025-10-09T10:02:00Z" w16du:dateUtc="2025-10-09T07:02:00Z">
            <w:rPr>
              <w:rFonts w:cs="Arial"/>
              <w:lang w:val="fi-FI"/>
            </w:rPr>
          </w:rPrChange>
        </w:rPr>
        <w:t>tuppa</w:t>
      </w:r>
      <w:r w:rsidR="008C3DD9" w:rsidRPr="00EB6AB1">
        <w:rPr>
          <w:rFonts w:cs="Arial"/>
          <w:rPrChange w:id="125" w:author="Marko Ründva" w:date="2025-10-09T10:02:00Z" w16du:dateUtc="2025-10-09T07:02:00Z">
            <w:rPr>
              <w:rFonts w:cs="Arial"/>
              <w:lang w:val="fi-FI"/>
            </w:rPr>
          </w:rPrChange>
        </w:rPr>
        <w:t xml:space="preserve"> projekteeritakse jahutussüsteem</w:t>
      </w:r>
      <w:ins w:id="126" w:author="Marko Ründva" w:date="2025-10-09T10:10:00Z" w16du:dateUtc="2025-10-09T07:10:00Z">
        <w:r w:rsidR="00524DB5">
          <w:rPr>
            <w:rFonts w:cs="Arial"/>
          </w:rPr>
          <w:t xml:space="preserve"> vastavalt majandus- ja taristuministri</w:t>
        </w:r>
      </w:ins>
      <w:ins w:id="127" w:author="Marko Ründva" w:date="2025-10-09T10:11:00Z" w16du:dateUtc="2025-10-09T07:11:00Z">
        <w:r w:rsidR="00524DB5">
          <w:rPr>
            <w:rFonts w:cs="Arial"/>
          </w:rPr>
          <w:t xml:space="preserve"> </w:t>
        </w:r>
      </w:ins>
      <w:ins w:id="128" w:author="Marko Ründva" w:date="2025-10-09T10:10:00Z" w16du:dateUtc="2025-10-09T07:10:00Z">
        <w:r w:rsidR="00524DB5">
          <w:rPr>
            <w:rFonts w:cs="Arial"/>
          </w:rPr>
          <w:t>määrus</w:t>
        </w:r>
      </w:ins>
      <w:ins w:id="129" w:author="Marko Ründva" w:date="2025-10-09T10:13:00Z" w16du:dateUtc="2025-10-09T07:13:00Z">
        <w:r w:rsidR="00EE063D">
          <w:rPr>
            <w:rFonts w:cs="Arial"/>
          </w:rPr>
          <w:t>t</w:t>
        </w:r>
      </w:ins>
      <w:ins w:id="130" w:author="Marko Ründva" w:date="2025-10-09T10:10:00Z" w16du:dateUtc="2025-10-09T07:10:00Z">
        <w:r w:rsidR="00524DB5">
          <w:rPr>
            <w:rFonts w:cs="Arial"/>
          </w:rPr>
          <w:t>ele</w:t>
        </w:r>
      </w:ins>
      <w:ins w:id="131" w:author="Marko Ründva" w:date="2025-10-09T10:11:00Z" w16du:dateUtc="2025-10-09T07:11:00Z">
        <w:r w:rsidR="00524DB5">
          <w:rPr>
            <w:rFonts w:cs="Arial"/>
          </w:rPr>
          <w:t xml:space="preserve"> nr </w:t>
        </w:r>
      </w:ins>
      <w:ins w:id="132" w:author="Marko Ründva" w:date="2025-10-09T10:14:00Z" w16du:dateUtc="2025-10-09T07:14:00Z">
        <w:r w:rsidR="00EE063D">
          <w:rPr>
            <w:rFonts w:cs="Arial"/>
          </w:rPr>
          <w:t>58</w:t>
        </w:r>
        <w:r w:rsidR="00EE063D">
          <w:rPr>
            <w:rStyle w:val="FootnoteReference"/>
            <w:rFonts w:cs="Arial"/>
          </w:rPr>
          <w:footnoteReference w:id="1"/>
        </w:r>
      </w:ins>
      <w:ins w:id="134" w:author="Marko Ründva" w:date="2025-10-09T10:21:00Z" w16du:dateUtc="2025-10-09T07:21:00Z">
        <w:r w:rsidR="00EE063D">
          <w:rPr>
            <w:rFonts w:cs="Arial"/>
          </w:rPr>
          <w:t xml:space="preserve"> ja</w:t>
        </w:r>
      </w:ins>
      <w:ins w:id="135" w:author="Marko Ründva" w:date="2025-10-09T10:14:00Z" w16du:dateUtc="2025-10-09T07:14:00Z">
        <w:r w:rsidR="00EE063D">
          <w:rPr>
            <w:rFonts w:cs="Arial"/>
          </w:rPr>
          <w:t xml:space="preserve"> </w:t>
        </w:r>
      </w:ins>
      <w:ins w:id="136" w:author="Marko Ründva" w:date="2025-10-09T10:13:00Z" w16du:dateUtc="2025-10-09T07:13:00Z">
        <w:r w:rsidR="00EE063D">
          <w:rPr>
            <w:rFonts w:cs="Arial"/>
          </w:rPr>
          <w:t>63</w:t>
        </w:r>
        <w:r w:rsidR="00EE063D">
          <w:rPr>
            <w:rStyle w:val="FootnoteReference"/>
            <w:rFonts w:cs="Arial"/>
          </w:rPr>
          <w:footnoteReference w:id="2"/>
        </w:r>
      </w:ins>
      <w:r w:rsidR="008C3DD9" w:rsidRPr="00EB6AB1">
        <w:rPr>
          <w:rFonts w:cs="Arial"/>
          <w:rPrChange w:id="138" w:author="Marko Ründva" w:date="2025-10-09T10:02:00Z" w16du:dateUtc="2025-10-09T07:02:00Z">
            <w:rPr>
              <w:rFonts w:cs="Arial"/>
              <w:lang w:val="fi-FI"/>
            </w:rPr>
          </w:rPrChange>
        </w:rPr>
        <w:t xml:space="preserve">, </w:t>
      </w:r>
      <w:ins w:id="139" w:author="Marko Ründva" w:date="2025-10-09T10:20:00Z" w16du:dateUtc="2025-10-09T07:20:00Z">
        <w:r w:rsidR="00EE063D">
          <w:rPr>
            <w:rFonts w:cs="Arial"/>
          </w:rPr>
          <w:t>ei tohi</w:t>
        </w:r>
      </w:ins>
      <w:del w:id="140" w:author="Marko Ründva" w:date="2025-10-09T10:20:00Z" w16du:dateUtc="2025-10-09T07:20:00Z">
        <w:r w:rsidR="008C3DD9" w:rsidRPr="00EB6AB1" w:rsidDel="00EE063D">
          <w:rPr>
            <w:rFonts w:cs="Arial"/>
            <w:rPrChange w:id="141" w:author="Marko Ründva" w:date="2025-10-09T10:02:00Z" w16du:dateUtc="2025-10-09T07:02:00Z">
              <w:rPr>
                <w:rFonts w:cs="Arial"/>
                <w:lang w:val="fi-FI"/>
              </w:rPr>
            </w:rPrChange>
          </w:rPr>
          <w:delText>või</w:delText>
        </w:r>
      </w:del>
      <w:del w:id="142" w:author="Marko Ründva" w:date="2025-10-09T10:18:00Z" w16du:dateUtc="2025-10-09T07:18:00Z">
        <w:r w:rsidR="008C3DD9" w:rsidRPr="00EB6AB1" w:rsidDel="00EE063D">
          <w:rPr>
            <w:rFonts w:cs="Arial"/>
            <w:rPrChange w:id="143" w:author="Marko Ründva" w:date="2025-10-09T10:02:00Z" w16du:dateUtc="2025-10-09T07:02:00Z">
              <w:rPr>
                <w:rFonts w:cs="Arial"/>
                <w:lang w:val="fi-FI"/>
              </w:rPr>
            </w:rPrChange>
          </w:rPr>
          <w:delText>vad</w:delText>
        </w:r>
      </w:del>
      <w:r w:rsidR="008C3DD9" w:rsidRPr="00EB6AB1">
        <w:rPr>
          <w:rFonts w:cs="Arial"/>
          <w:rPrChange w:id="144" w:author="Marko Ründva" w:date="2025-10-09T10:02:00Z" w16du:dateUtc="2025-10-09T07:02:00Z">
            <w:rPr>
              <w:rFonts w:cs="Arial"/>
              <w:lang w:val="fi-FI"/>
            </w:rPr>
          </w:rPrChange>
        </w:rPr>
        <w:t xml:space="preserve"> </w:t>
      </w:r>
      <w:del w:id="145" w:author="Marko Ründva" w:date="2025-10-09T10:21:00Z" w16du:dateUtc="2025-10-09T07:21:00Z">
        <w:r w:rsidR="008C3DD9" w:rsidRPr="00EB6AB1" w:rsidDel="00EE063D">
          <w:rPr>
            <w:rFonts w:cs="Arial"/>
            <w:rPrChange w:id="146" w:author="Marko Ründva" w:date="2025-10-09T10:02:00Z" w16du:dateUtc="2025-10-09T07:02:00Z">
              <w:rPr>
                <w:rFonts w:cs="Arial"/>
                <w:lang w:val="fi-FI"/>
              </w:rPr>
            </w:rPrChange>
          </w:rPr>
          <w:delText>elutoas</w:delText>
        </w:r>
      </w:del>
      <w:del w:id="147" w:author="Marko Ründva" w:date="2025-10-09T10:19:00Z" w16du:dateUtc="2025-10-09T07:19:00Z">
        <w:r w:rsidR="008C3DD9" w:rsidRPr="00EB6AB1" w:rsidDel="00EE063D">
          <w:rPr>
            <w:rFonts w:cs="Arial"/>
            <w:rPrChange w:id="148" w:author="Marko Ründva" w:date="2025-10-09T10:02:00Z" w16du:dateUtc="2025-10-09T07:02:00Z">
              <w:rPr>
                <w:rFonts w:cs="Arial"/>
                <w:lang w:val="fi-FI"/>
              </w:rPr>
            </w:rPrChange>
          </w:rPr>
          <w:delText xml:space="preserve"> lubatud</w:delText>
        </w:r>
      </w:del>
      <w:del w:id="149" w:author="Marko Ründva" w:date="2025-10-09T10:20:00Z" w16du:dateUtc="2025-10-09T07:20:00Z">
        <w:r w:rsidR="008C3DD9" w:rsidRPr="00EB6AB1" w:rsidDel="00EE063D">
          <w:rPr>
            <w:rFonts w:cs="Arial"/>
            <w:rPrChange w:id="150" w:author="Marko Ründva" w:date="2025-10-09T10:02:00Z" w16du:dateUtc="2025-10-09T07:02:00Z">
              <w:rPr>
                <w:rFonts w:cs="Arial"/>
                <w:lang w:val="fi-FI"/>
              </w:rPr>
            </w:rPrChange>
          </w:rPr>
          <w:delText xml:space="preserve"> </w:delText>
        </w:r>
      </w:del>
      <w:ins w:id="151" w:author="Marko Ründva" w:date="2025-10-09T10:16:00Z" w16du:dateUtc="2025-10-09T07:16:00Z">
        <w:r w:rsidR="00EE063D">
          <w:rPr>
            <w:rFonts w:cs="Arial"/>
          </w:rPr>
          <w:t>ekvivalent</w:t>
        </w:r>
      </w:ins>
      <w:ins w:id="152" w:author="Marko Ründva" w:date="2025-10-09T10:19:00Z" w16du:dateUtc="2025-10-09T07:19:00Z">
        <w:r w:rsidR="00EE063D">
          <w:rPr>
            <w:rFonts w:cs="Arial"/>
          </w:rPr>
          <w:t>ne</w:t>
        </w:r>
      </w:ins>
      <w:ins w:id="153" w:author="Marko Ründva" w:date="2025-10-09T10:16:00Z" w16du:dateUtc="2025-10-09T07:16:00Z">
        <w:r w:rsidR="00EE063D">
          <w:rPr>
            <w:rFonts w:cs="Arial"/>
          </w:rPr>
          <w:t xml:space="preserve"> helirõhu</w:t>
        </w:r>
      </w:ins>
      <w:del w:id="154" w:author="Marko Ründva" w:date="2025-10-09T10:16:00Z" w16du:dateUtc="2025-10-09T07:16:00Z">
        <w:r w:rsidR="008C3DD9" w:rsidRPr="00EB6AB1" w:rsidDel="00EE063D">
          <w:rPr>
            <w:rFonts w:cs="Arial"/>
            <w:rPrChange w:id="155" w:author="Marko Ründva" w:date="2025-10-09T10:02:00Z" w16du:dateUtc="2025-10-09T07:02:00Z">
              <w:rPr>
                <w:rFonts w:cs="Arial"/>
                <w:lang w:val="fi-FI"/>
              </w:rPr>
            </w:rPrChange>
          </w:rPr>
          <w:delText>müra</w:delText>
        </w:r>
      </w:del>
      <w:r w:rsidR="008C3DD9" w:rsidRPr="00EB6AB1">
        <w:rPr>
          <w:rFonts w:cs="Arial"/>
          <w:rPrChange w:id="156" w:author="Marko Ründva" w:date="2025-10-09T10:02:00Z" w16du:dateUtc="2025-10-09T07:02:00Z">
            <w:rPr>
              <w:rFonts w:cs="Arial"/>
              <w:lang w:val="fi-FI"/>
            </w:rPr>
          </w:rPrChange>
        </w:rPr>
        <w:t>tase</w:t>
      </w:r>
      <w:del w:id="157" w:author="Marko Ründva" w:date="2025-10-09T10:19:00Z" w16du:dateUtc="2025-10-09T07:19:00Z">
        <w:r w:rsidR="008C3DD9" w:rsidRPr="00EB6AB1" w:rsidDel="00EE063D">
          <w:rPr>
            <w:rFonts w:cs="Arial"/>
            <w:rPrChange w:id="158" w:author="Marko Ründva" w:date="2025-10-09T10:02:00Z" w16du:dateUtc="2025-10-09T07:02:00Z">
              <w:rPr>
                <w:rFonts w:cs="Arial"/>
                <w:lang w:val="fi-FI"/>
              </w:rPr>
            </w:rPrChange>
          </w:rPr>
          <w:delText>med</w:delText>
        </w:r>
      </w:del>
      <w:r w:rsidR="008C3DD9" w:rsidRPr="00EB6AB1">
        <w:rPr>
          <w:rFonts w:cs="Arial"/>
          <w:rPrChange w:id="159" w:author="Marko Ründva" w:date="2025-10-09T10:02:00Z" w16du:dateUtc="2025-10-09T07:02:00Z">
            <w:rPr>
              <w:rFonts w:cs="Arial"/>
              <w:lang w:val="fi-FI"/>
            </w:rPr>
          </w:rPrChange>
        </w:rPr>
        <w:t xml:space="preserve"> jahutussüsteemi töötamisel </w:t>
      </w:r>
      <w:ins w:id="160" w:author="Marko Ründva" w:date="2025-10-09T10:20:00Z" w16du:dateUtc="2025-10-09T07:20:00Z">
        <w:r w:rsidR="00EE063D">
          <w:rPr>
            <w:rFonts w:cs="Arial"/>
          </w:rPr>
          <w:t xml:space="preserve">ületada </w:t>
        </w:r>
      </w:ins>
      <w:ins w:id="161" w:author="Marko Ründva" w:date="2025-10-09T10:21:00Z" w16du:dateUtc="2025-10-09T07:21:00Z">
        <w:r w:rsidR="00EE063D">
          <w:rPr>
            <w:rFonts w:cs="Arial"/>
          </w:rPr>
          <w:t xml:space="preserve">elutoas </w:t>
        </w:r>
      </w:ins>
      <w:ins w:id="162" w:author="Marko Ründva" w:date="2025-10-09T10:20:00Z" w16du:dateUtc="2025-10-09T07:20:00Z">
        <w:r w:rsidR="00EE063D">
          <w:rPr>
            <w:rFonts w:cs="Arial"/>
          </w:rPr>
          <w:t>L</w:t>
        </w:r>
        <w:r w:rsidR="00EE063D" w:rsidRPr="00EE063D">
          <w:rPr>
            <w:rFonts w:cs="Arial"/>
            <w:vertAlign w:val="subscript"/>
            <w:rPrChange w:id="163" w:author="Marko Ründva" w:date="2025-10-09T10:20:00Z" w16du:dateUtc="2025-10-09T07:20:00Z">
              <w:rPr>
                <w:rFonts w:cs="Arial"/>
              </w:rPr>
            </w:rPrChange>
          </w:rPr>
          <w:t xml:space="preserve">pA,eq,T </w:t>
        </w:r>
        <w:r w:rsidR="00EE063D">
          <w:rPr>
            <w:rFonts w:cs="Arial"/>
          </w:rPr>
          <w:t>30 dB</w:t>
        </w:r>
      </w:ins>
      <w:del w:id="164" w:author="Marko Ründva" w:date="2025-10-09T10:20:00Z" w16du:dateUtc="2025-10-09T07:20:00Z">
        <w:r w:rsidR="008C3DD9" w:rsidRPr="00EB6AB1" w:rsidDel="00EE063D">
          <w:rPr>
            <w:rFonts w:cs="Arial"/>
            <w:rPrChange w:id="165" w:author="Marko Ründva" w:date="2025-10-09T10:02:00Z" w16du:dateUtc="2025-10-09T07:02:00Z">
              <w:rPr>
                <w:rFonts w:cs="Arial"/>
                <w:lang w:val="fi-FI"/>
              </w:rPr>
            </w:rPrChange>
          </w:rPr>
          <w:delText>olla kuni 2 dB võrra kõrgemad</w:delText>
        </w:r>
      </w:del>
      <w:ins w:id="166" w:author="Marko Ründva" w:date="2025-10-09T10:20:00Z" w16du:dateUtc="2025-10-09T07:20:00Z">
        <w:r w:rsidR="00EE063D">
          <w:rPr>
            <w:rFonts w:cs="Arial"/>
          </w:rPr>
          <w:t xml:space="preserve"> ja magamis</w:t>
        </w:r>
      </w:ins>
      <w:ins w:id="167" w:author="Marko Ründva" w:date="2025-10-09T10:21:00Z" w16du:dateUtc="2025-10-09T07:21:00Z">
        <w:r w:rsidR="00EE063D">
          <w:rPr>
            <w:rFonts w:cs="Arial"/>
          </w:rPr>
          <w:t>toas L</w:t>
        </w:r>
        <w:r w:rsidR="00EE063D" w:rsidRPr="00BB103B">
          <w:rPr>
            <w:rFonts w:cs="Arial"/>
            <w:vertAlign w:val="subscript"/>
          </w:rPr>
          <w:t xml:space="preserve">pA,eq,T </w:t>
        </w:r>
        <w:r w:rsidR="00EE063D">
          <w:rPr>
            <w:rFonts w:cs="Arial"/>
          </w:rPr>
          <w:t>28 dB.</w:t>
        </w:r>
      </w:ins>
      <w:del w:id="168" w:author="Marko Ründva" w:date="2025-10-09T10:20:00Z" w16du:dateUtc="2025-10-09T07:20:00Z">
        <w:r w:rsidR="008A25EF" w:rsidRPr="00EB6AB1" w:rsidDel="00EE063D">
          <w:rPr>
            <w:rFonts w:cs="Arial"/>
            <w:rPrChange w:id="169" w:author="Marko Ründva" w:date="2025-10-09T10:02:00Z" w16du:dateUtc="2025-10-09T07:02:00Z">
              <w:rPr>
                <w:rFonts w:cs="Arial"/>
                <w:lang w:val="fi-FI"/>
              </w:rPr>
            </w:rPrChange>
          </w:rPr>
          <w:delText>.</w:delText>
        </w:r>
      </w:del>
    </w:p>
    <w:p w14:paraId="39EF0E3A" w14:textId="77777777" w:rsidR="000A1F74" w:rsidRPr="0076020D" w:rsidRDefault="000A1F74" w:rsidP="00BE2C06">
      <w:pPr>
        <w:jc w:val="both"/>
        <w:rPr>
          <w:rFonts w:cs="Arial"/>
        </w:rPr>
      </w:pPr>
    </w:p>
    <w:p w14:paraId="5AD8A90A" w14:textId="6C35626A" w:rsidR="00633A6C" w:rsidRDefault="00633A6C" w:rsidP="00633A6C">
      <w:pPr>
        <w:jc w:val="both"/>
        <w:rPr>
          <w:ins w:id="170" w:author="Ramon Nahkur - SOM" w:date="2025-10-02T11:55:00Z" w16du:dateUtc="2025-10-02T08:55:00Z"/>
          <w:rFonts w:cs="Arial"/>
        </w:rPr>
      </w:pPr>
      <w:ins w:id="171" w:author="Ramon Nahkur - SOM" w:date="2025-10-02T11:55:00Z" w16du:dateUtc="2025-10-02T08:55:00Z">
        <w:r>
          <w:rPr>
            <w:rFonts w:cs="Arial"/>
          </w:rPr>
          <w:t>2.</w:t>
        </w:r>
      </w:ins>
      <w:ins w:id="172" w:author="Ramon Nahkur - SOM" w:date="2025-10-02T11:56:00Z" w16du:dateUtc="2025-10-02T08:56:00Z">
        <w:r>
          <w:rPr>
            <w:rFonts w:cs="Arial"/>
          </w:rPr>
          <w:t>2</w:t>
        </w:r>
      </w:ins>
      <w:ins w:id="173" w:author="Ramon Nahkur - SOM" w:date="2025-10-02T11:55:00Z" w16du:dateUtc="2025-10-02T08:55:00Z">
        <w:r>
          <w:rPr>
            <w:rFonts w:cs="Arial"/>
          </w:rPr>
          <w:t xml:space="preserve"> </w:t>
        </w:r>
        <w:r w:rsidRPr="008C5F83">
          <w:rPr>
            <w:rFonts w:cs="Arial"/>
          </w:rPr>
          <w:t>Hoone tehnosüsteemide (sh ventilatsioonisüsteemide) müratasemete vastavust piirtasemetele hinnatakse nende süsteemide nominaalsel (arvutuslikul) õhuvooluhulgal.</w:t>
        </w:r>
      </w:ins>
    </w:p>
    <w:p w14:paraId="44D9BCD3" w14:textId="77777777" w:rsidR="00633A6C" w:rsidRDefault="00633A6C" w:rsidP="00633A6C">
      <w:pPr>
        <w:jc w:val="both"/>
        <w:rPr>
          <w:ins w:id="174" w:author="Ramon Nahkur - SOM" w:date="2025-10-02T11:55:00Z" w16du:dateUtc="2025-10-02T08:55:00Z"/>
          <w:rFonts w:cs="Arial"/>
        </w:rPr>
      </w:pPr>
    </w:p>
    <w:p w14:paraId="702DBC79" w14:textId="0A925D03" w:rsidR="00633A6C" w:rsidRDefault="00633A6C" w:rsidP="00633A6C">
      <w:pPr>
        <w:jc w:val="both"/>
        <w:rPr>
          <w:ins w:id="175" w:author="Ramon Nahkur - SOM" w:date="2025-10-02T11:55:00Z" w16du:dateUtc="2025-10-02T08:55:00Z"/>
          <w:rFonts w:cs="Arial"/>
        </w:rPr>
      </w:pPr>
      <w:ins w:id="176" w:author="Ramon Nahkur - SOM" w:date="2025-10-02T11:55:00Z" w16du:dateUtc="2025-10-02T08:55:00Z">
        <w:r>
          <w:rPr>
            <w:rFonts w:cs="Arial"/>
          </w:rPr>
          <w:t>2.</w:t>
        </w:r>
      </w:ins>
      <w:ins w:id="177" w:author="Ramon Nahkur - SOM" w:date="2025-10-02T11:56:00Z" w16du:dateUtc="2025-10-02T08:56:00Z">
        <w:r>
          <w:rPr>
            <w:rFonts w:cs="Arial"/>
          </w:rPr>
          <w:t>3</w:t>
        </w:r>
      </w:ins>
      <w:ins w:id="178" w:author="Ramon Nahkur - SOM" w:date="2025-10-02T11:55:00Z" w16du:dateUtc="2025-10-02T08:55:00Z">
        <w:r>
          <w:rPr>
            <w:rFonts w:cs="Arial"/>
          </w:rPr>
          <w:t xml:space="preserve"> </w:t>
        </w:r>
        <w:r w:rsidRPr="000732AB">
          <w:rPr>
            <w:rFonts w:cs="Arial"/>
          </w:rPr>
          <w:t xml:space="preserve">Jahutussüsteemide piirtasemeid </w:t>
        </w:r>
      </w:ins>
      <w:ins w:id="179" w:author="Ramon Nahkur - SOM" w:date="2025-10-02T12:00:00Z" w16du:dateUtc="2025-10-02T09:00:00Z">
        <w:r w:rsidR="005D272E">
          <w:rPr>
            <w:rFonts w:cs="Arial"/>
          </w:rPr>
          <w:t>hinnatakse</w:t>
        </w:r>
      </w:ins>
      <w:ins w:id="180" w:author="Ramon Nahkur - SOM" w:date="2025-10-02T11:55:00Z" w16du:dateUtc="2025-10-02T08:55:00Z">
        <w:r w:rsidRPr="000732AB">
          <w:rPr>
            <w:rFonts w:cs="Arial"/>
          </w:rPr>
          <w:t xml:space="preserve"> nende süsteemide eraldiseisva töökorra puhul</w:t>
        </w:r>
      </w:ins>
      <w:ins w:id="181" w:author="Marko Ründva" w:date="2025-10-09T10:25:00Z" w16du:dateUtc="2025-10-09T07:25:00Z">
        <w:r w:rsidR="00255EF9">
          <w:rPr>
            <w:rFonts w:cs="Arial"/>
          </w:rPr>
          <w:t xml:space="preserve"> ekvivalentse helirõhutasemena kogu </w:t>
        </w:r>
      </w:ins>
      <w:ins w:id="182" w:author="Marko Ründva" w:date="2025-10-09T10:48:00Z" w16du:dateUtc="2025-10-09T07:48:00Z">
        <w:r w:rsidR="002022F7">
          <w:rPr>
            <w:rFonts w:cs="Arial"/>
          </w:rPr>
          <w:t>öö</w:t>
        </w:r>
      </w:ins>
      <w:ins w:id="183" w:author="Marko Ründva" w:date="2025-10-09T10:25:00Z" w16du:dateUtc="2025-10-09T07:25:00Z">
        <w:r w:rsidR="00255EF9">
          <w:rPr>
            <w:rFonts w:cs="Arial"/>
          </w:rPr>
          <w:t>päeva vältel</w:t>
        </w:r>
      </w:ins>
      <w:ins w:id="184" w:author="Marko Ründva" w:date="2025-10-09T10:26:00Z" w16du:dateUtc="2025-10-09T07:26:00Z">
        <w:r w:rsidR="00255EF9">
          <w:rPr>
            <w:rFonts w:cs="Arial"/>
          </w:rPr>
          <w:t xml:space="preserve"> </w:t>
        </w:r>
        <w:r w:rsidR="00255EF9" w:rsidRPr="0076020D">
          <w:rPr>
            <w:rFonts w:eastAsia="Times New Roman" w:cs="Arial"/>
          </w:rPr>
          <w:t>L</w:t>
        </w:r>
        <w:r w:rsidR="00255EF9" w:rsidRPr="0076020D">
          <w:rPr>
            <w:rFonts w:eastAsia="Times New Roman" w:cs="Arial"/>
            <w:vertAlign w:val="subscript"/>
          </w:rPr>
          <w:t>pA,eq,T</w:t>
        </w:r>
      </w:ins>
      <w:ins w:id="185" w:author="Ramon Nahkur - SOM" w:date="2025-10-02T11:55:00Z" w16du:dateUtc="2025-10-02T08:55:00Z">
        <w:r w:rsidRPr="000732AB">
          <w:rPr>
            <w:rFonts w:cs="Arial"/>
          </w:rPr>
          <w:t>, arvestamata samaaegset koosmõju teiste tehnosüsteemidega.</w:t>
        </w:r>
      </w:ins>
    </w:p>
    <w:p w14:paraId="25A45549" w14:textId="77777777" w:rsidR="00633A6C" w:rsidRDefault="00633A6C" w:rsidP="00633A6C">
      <w:pPr>
        <w:jc w:val="both"/>
        <w:rPr>
          <w:ins w:id="186" w:author="Ramon Nahkur - SOM" w:date="2025-10-02T11:55:00Z" w16du:dateUtc="2025-10-02T08:55:00Z"/>
          <w:rFonts w:cs="Arial"/>
        </w:rPr>
      </w:pPr>
    </w:p>
    <w:p w14:paraId="2C689794" w14:textId="5CBF5781" w:rsidR="00633A6C" w:rsidRDefault="00633A6C" w:rsidP="00633A6C">
      <w:pPr>
        <w:jc w:val="both"/>
        <w:rPr>
          <w:ins w:id="187" w:author="Ramon Nahkur - SOM" w:date="2025-10-02T11:55:00Z" w16du:dateUtc="2025-10-02T08:55:00Z"/>
          <w:rFonts w:cs="Arial"/>
        </w:rPr>
      </w:pPr>
      <w:ins w:id="188" w:author="Ramon Nahkur - SOM" w:date="2025-10-02T11:55:00Z" w16du:dateUtc="2025-10-02T08:55:00Z">
        <w:r>
          <w:rPr>
            <w:rFonts w:cs="Arial"/>
          </w:rPr>
          <w:t>2.</w:t>
        </w:r>
      </w:ins>
      <w:ins w:id="189" w:author="Ramon Nahkur - SOM" w:date="2025-10-02T11:56:00Z" w16du:dateUtc="2025-10-02T08:56:00Z">
        <w:r>
          <w:rPr>
            <w:rFonts w:cs="Arial"/>
          </w:rPr>
          <w:t>4</w:t>
        </w:r>
      </w:ins>
      <w:ins w:id="190" w:author="Ramon Nahkur - SOM" w:date="2025-10-02T11:55:00Z" w16du:dateUtc="2025-10-02T08:55:00Z">
        <w:r>
          <w:rPr>
            <w:rFonts w:cs="Arial"/>
          </w:rPr>
          <w:t xml:space="preserve"> </w:t>
        </w:r>
        <w:r w:rsidRPr="008C5F83">
          <w:rPr>
            <w:rFonts w:cs="Arial"/>
          </w:rPr>
          <w:t>Samasse elamusse paigaldatud segistite, köögikubu, WC-loputuskasti ja muude kasutaja vahetul juhtimisel või lühiajaliselt töötavate tehnosüsteemide müra ei arvestata piirtasemete kohaldamisel.</w:t>
        </w:r>
      </w:ins>
    </w:p>
    <w:p w14:paraId="169F5677" w14:textId="77777777" w:rsidR="00633A6C" w:rsidRDefault="00633A6C" w:rsidP="00BE2C06">
      <w:pPr>
        <w:jc w:val="both"/>
        <w:rPr>
          <w:ins w:id="191" w:author="Ramon Nahkur - SOM" w:date="2025-10-02T11:55:00Z" w16du:dateUtc="2025-10-02T08:55:00Z"/>
          <w:rFonts w:cs="Arial"/>
        </w:rPr>
      </w:pPr>
    </w:p>
    <w:p w14:paraId="370D456C" w14:textId="66561A5D" w:rsidR="00BE2C06" w:rsidRDefault="00BE2C06" w:rsidP="00BE2C06">
      <w:pPr>
        <w:jc w:val="both"/>
        <w:rPr>
          <w:rFonts w:cs="Arial"/>
        </w:rPr>
      </w:pPr>
      <w:r w:rsidRPr="0076020D">
        <w:rPr>
          <w:rFonts w:cs="Arial"/>
        </w:rPr>
        <w:t>2.</w:t>
      </w:r>
      <w:ins w:id="192" w:author="Ramon Nahkur - SOM" w:date="2025-10-02T11:56:00Z" w16du:dateUtc="2025-10-02T08:56:00Z">
        <w:r w:rsidR="00633A6C">
          <w:rPr>
            <w:rFonts w:cs="Arial"/>
          </w:rPr>
          <w:t>5</w:t>
        </w:r>
      </w:ins>
      <w:del w:id="193" w:author="Ramon Nahkur - SOM" w:date="2025-10-02T11:56:00Z" w16du:dateUtc="2025-10-02T08:56:00Z">
        <w:r w:rsidDel="00633A6C">
          <w:rPr>
            <w:rFonts w:cs="Arial"/>
          </w:rPr>
          <w:delText>2</w:delText>
        </w:r>
      </w:del>
      <w:r>
        <w:rPr>
          <w:rFonts w:cs="Arial"/>
        </w:rPr>
        <w:t>.</w:t>
      </w:r>
      <w:r w:rsidRPr="0076020D">
        <w:rPr>
          <w:rFonts w:cs="Arial"/>
        </w:rPr>
        <w:t xml:space="preserve"> </w:t>
      </w:r>
      <w:r>
        <w:rPr>
          <w:rFonts w:cs="Arial"/>
        </w:rPr>
        <w:t>Hoones</w:t>
      </w:r>
      <w:r w:rsidRPr="0076020D">
        <w:rPr>
          <w:rFonts w:cs="Arial"/>
        </w:rPr>
        <w:t xml:space="preserve"> või </w:t>
      </w:r>
      <w:r>
        <w:rPr>
          <w:rFonts w:cs="Arial"/>
        </w:rPr>
        <w:t>hoonega piirnevate</w:t>
      </w:r>
      <w:r w:rsidRPr="0076020D">
        <w:rPr>
          <w:rFonts w:cs="Arial"/>
        </w:rPr>
        <w:t xml:space="preserve"> meelelahutus</w:t>
      </w:r>
      <w:r w:rsidR="005B7ECA">
        <w:rPr>
          <w:rFonts w:cs="Arial"/>
        </w:rPr>
        <w:t>asutushoonete</w:t>
      </w:r>
      <w:r w:rsidRPr="0076020D">
        <w:rPr>
          <w:rFonts w:cs="Arial"/>
        </w:rPr>
        <w:t xml:space="preserve"> tegevusest põhjustatud müra normtasemed on samased elamu tehnosüsteemidest põhjustatud müra normtasemetega.</w:t>
      </w:r>
    </w:p>
    <w:p w14:paraId="132D22FE" w14:textId="77777777" w:rsidR="00BE2C06" w:rsidRDefault="00BE2C06" w:rsidP="00BE2C06">
      <w:pPr>
        <w:jc w:val="both"/>
        <w:rPr>
          <w:rFonts w:cs="Arial"/>
        </w:rPr>
      </w:pPr>
    </w:p>
    <w:p w14:paraId="45A42D2F" w14:textId="2F4DA2C9" w:rsidR="00BE2C06" w:rsidRDefault="00BE2C06" w:rsidP="00BE2C06">
      <w:pPr>
        <w:jc w:val="both"/>
        <w:rPr>
          <w:rFonts w:cs="Arial"/>
        </w:rPr>
      </w:pPr>
      <w:r w:rsidRPr="6D98481C">
        <w:rPr>
          <w:rFonts w:cs="Arial"/>
        </w:rPr>
        <w:t>2.</w:t>
      </w:r>
      <w:ins w:id="194" w:author="Ramon Nahkur - SOM" w:date="2025-10-02T11:56:00Z" w16du:dateUtc="2025-10-02T08:56:00Z">
        <w:r w:rsidR="00633A6C">
          <w:rPr>
            <w:rFonts w:cs="Arial"/>
          </w:rPr>
          <w:t>6</w:t>
        </w:r>
      </w:ins>
      <w:del w:id="195" w:author="Ramon Nahkur - SOM" w:date="2025-10-02T11:56:00Z" w16du:dateUtc="2025-10-02T08:56:00Z">
        <w:r w:rsidRPr="6D98481C" w:rsidDel="00633A6C">
          <w:rPr>
            <w:rFonts w:cs="Arial"/>
          </w:rPr>
          <w:delText>3</w:delText>
        </w:r>
      </w:del>
      <w:r w:rsidRPr="6D98481C">
        <w:rPr>
          <w:rFonts w:cs="Arial"/>
        </w:rPr>
        <w:t>. Helivõimendussüsteemidest põhjustatud helirõhu piirtasemed meelelahutusasutus</w:t>
      </w:r>
      <w:r w:rsidR="00D908C2">
        <w:rPr>
          <w:rFonts w:cs="Arial"/>
        </w:rPr>
        <w:t>-</w:t>
      </w:r>
      <w:r w:rsidRPr="6D98481C">
        <w:rPr>
          <w:rFonts w:cs="Arial"/>
        </w:rPr>
        <w:t>hoonetes ei tohi ületada järgmisi arvsuurusi:</w:t>
      </w:r>
    </w:p>
    <w:p w14:paraId="466645C8" w14:textId="77777777" w:rsidR="00BE2C06" w:rsidRDefault="00BE2C06" w:rsidP="00BE2C06">
      <w:pPr>
        <w:jc w:val="both"/>
        <w:rPr>
          <w:rFonts w:cs="Arial"/>
        </w:rPr>
      </w:pPr>
      <w:r w:rsidRPr="00FF200F">
        <w:rPr>
          <w:rFonts w:cs="Arial"/>
        </w:rPr>
        <w:t>Helirõhu ekvivalenttase L</w:t>
      </w:r>
      <w:r w:rsidRPr="00FF200F">
        <w:rPr>
          <w:rFonts w:cs="Arial"/>
          <w:vertAlign w:val="subscript"/>
        </w:rPr>
        <w:t>pA,eq,T,</w:t>
      </w:r>
      <w:r w:rsidRPr="00FF200F">
        <w:rPr>
          <w:rFonts w:cs="Arial"/>
        </w:rPr>
        <w:t> 100</w:t>
      </w:r>
      <w:r>
        <w:rPr>
          <w:rFonts w:cs="Arial"/>
        </w:rPr>
        <w:t xml:space="preserve"> dB;</w:t>
      </w:r>
    </w:p>
    <w:p w14:paraId="5C8FDE19" w14:textId="5F04E7BC" w:rsidR="00BE2C06" w:rsidRDefault="00BE2C06" w:rsidP="00BE2C06">
      <w:pPr>
        <w:jc w:val="both"/>
        <w:rPr>
          <w:rFonts w:cs="Arial"/>
        </w:rPr>
      </w:pPr>
      <w:r w:rsidRPr="00FF200F">
        <w:rPr>
          <w:rFonts w:cs="Arial"/>
        </w:rPr>
        <w:t xml:space="preserve">Helirõhu maksimaaltase </w:t>
      </w:r>
      <w:proofErr w:type="spellStart"/>
      <w:r w:rsidRPr="00FF200F">
        <w:rPr>
          <w:rFonts w:cs="Arial"/>
        </w:rPr>
        <w:t>L</w:t>
      </w:r>
      <w:r w:rsidRPr="00287890">
        <w:rPr>
          <w:rFonts w:cs="Arial"/>
          <w:vertAlign w:val="subscript"/>
          <w:rPrChange w:id="196" w:author="Marko Ründva" w:date="2025-10-09T20:40:00Z" w16du:dateUtc="2025-10-09T17:40:00Z">
            <w:rPr>
              <w:rFonts w:cs="Arial"/>
            </w:rPr>
          </w:rPrChange>
        </w:rPr>
        <w:t>pA</w:t>
      </w:r>
      <w:r w:rsidR="00496FC6" w:rsidRPr="00287890">
        <w:rPr>
          <w:rFonts w:cs="Arial"/>
          <w:vertAlign w:val="subscript"/>
          <w:rPrChange w:id="197" w:author="Marko Ründva" w:date="2025-10-09T20:40:00Z" w16du:dateUtc="2025-10-09T17:40:00Z">
            <w:rPr>
              <w:rFonts w:cs="Arial"/>
            </w:rPr>
          </w:rPrChange>
        </w:rPr>
        <w:t>F</w:t>
      </w:r>
      <w:r w:rsidRPr="00287890">
        <w:rPr>
          <w:rFonts w:cs="Arial"/>
          <w:vertAlign w:val="subscript"/>
          <w:rPrChange w:id="198" w:author="Marko Ründva" w:date="2025-10-09T20:40:00Z" w16du:dateUtc="2025-10-09T17:40:00Z">
            <w:rPr>
              <w:rFonts w:cs="Arial"/>
            </w:rPr>
          </w:rPrChange>
        </w:rPr>
        <w:t>max</w:t>
      </w:r>
      <w:proofErr w:type="spellEnd"/>
      <w:r w:rsidRPr="00FF200F">
        <w:rPr>
          <w:rFonts w:cs="Arial"/>
        </w:rPr>
        <w:t>, 115</w:t>
      </w:r>
      <w:r>
        <w:rPr>
          <w:rFonts w:cs="Arial"/>
        </w:rPr>
        <w:t xml:space="preserve"> dB.</w:t>
      </w:r>
    </w:p>
    <w:p w14:paraId="16485A1F" w14:textId="77777777" w:rsidR="00BE2C06" w:rsidRDefault="00BE2C06" w:rsidP="00BE2C06">
      <w:pPr>
        <w:jc w:val="both"/>
        <w:rPr>
          <w:rFonts w:cs="Arial"/>
        </w:rPr>
      </w:pPr>
    </w:p>
    <w:p w14:paraId="70B62675" w14:textId="0A14F657" w:rsidR="00BE2C06" w:rsidRPr="0076020D" w:rsidRDefault="00BE2C06" w:rsidP="00BE2C06">
      <w:pPr>
        <w:jc w:val="both"/>
        <w:rPr>
          <w:rFonts w:cs="Arial"/>
        </w:rPr>
      </w:pPr>
      <w:r>
        <w:rPr>
          <w:rFonts w:cs="Arial"/>
        </w:rPr>
        <w:t>2.</w:t>
      </w:r>
      <w:ins w:id="199" w:author="Ramon Nahkur - SOM" w:date="2025-10-02T11:56:00Z" w16du:dateUtc="2025-10-02T08:56:00Z">
        <w:r w:rsidR="00633A6C">
          <w:rPr>
            <w:rFonts w:cs="Arial"/>
          </w:rPr>
          <w:t>7</w:t>
        </w:r>
      </w:ins>
      <w:del w:id="200" w:author="Ramon Nahkur - SOM" w:date="2025-10-02T11:56:00Z" w16du:dateUtc="2025-10-02T08:56:00Z">
        <w:r w:rsidDel="00633A6C">
          <w:rPr>
            <w:rFonts w:cs="Arial"/>
          </w:rPr>
          <w:delText>4</w:delText>
        </w:r>
      </w:del>
      <w:r>
        <w:rPr>
          <w:rFonts w:cs="Arial"/>
        </w:rPr>
        <w:t>.</w:t>
      </w:r>
      <w:r w:rsidRPr="008C462D">
        <w:rPr>
          <w:rFonts w:cs="Arial"/>
        </w:rPr>
        <w:t xml:space="preserve"> Helirõhu ekvivalenttase L</w:t>
      </w:r>
      <w:r w:rsidRPr="008C462D">
        <w:rPr>
          <w:rFonts w:cs="Arial"/>
          <w:vertAlign w:val="subscript"/>
        </w:rPr>
        <w:t>pA,eq,T</w:t>
      </w:r>
      <w:r w:rsidRPr="008C462D">
        <w:rPr>
          <w:rFonts w:cs="Arial"/>
        </w:rPr>
        <w:t> lastele ettenähtud üritustel ei tohi olla suurem kui 90 dB.</w:t>
      </w:r>
    </w:p>
    <w:p w14:paraId="16EE567C" w14:textId="77777777" w:rsidR="00BE2C06" w:rsidRPr="0076020D" w:rsidRDefault="00BE2C06" w:rsidP="00BE2C06">
      <w:pPr>
        <w:jc w:val="both"/>
        <w:rPr>
          <w:rFonts w:cs="Arial"/>
        </w:rPr>
      </w:pPr>
    </w:p>
    <w:p w14:paraId="50788FD0" w14:textId="7B456FDD" w:rsidR="00BE2C06" w:rsidRPr="00A06145" w:rsidRDefault="00BE2C06" w:rsidP="00BE2C06">
      <w:pPr>
        <w:jc w:val="both"/>
        <w:rPr>
          <w:rFonts w:cs="Arial"/>
        </w:rPr>
      </w:pPr>
      <w:r w:rsidRPr="0076020D">
        <w:rPr>
          <w:rFonts w:cs="Arial"/>
        </w:rPr>
        <w:t>2.</w:t>
      </w:r>
      <w:ins w:id="201" w:author="Ramon Nahkur - SOM" w:date="2025-10-02T11:57:00Z" w16du:dateUtc="2025-10-02T08:57:00Z">
        <w:r w:rsidR="00633A6C">
          <w:rPr>
            <w:rFonts w:cs="Arial"/>
          </w:rPr>
          <w:t>8</w:t>
        </w:r>
      </w:ins>
      <w:del w:id="202" w:author="Ramon Nahkur - SOM" w:date="2025-10-02T11:56:00Z" w16du:dateUtc="2025-10-02T08:56:00Z">
        <w:r w:rsidDel="00633A6C">
          <w:rPr>
            <w:rFonts w:cs="Arial"/>
          </w:rPr>
          <w:delText>5</w:delText>
        </w:r>
      </w:del>
      <w:r>
        <w:rPr>
          <w:rFonts w:cs="Arial"/>
        </w:rPr>
        <w:t>.</w:t>
      </w:r>
      <w:r w:rsidRPr="0076020D">
        <w:rPr>
          <w:rFonts w:cs="Arial"/>
        </w:rPr>
        <w:t xml:space="preserve"> </w:t>
      </w:r>
      <w:r w:rsidR="003D00E4">
        <w:rPr>
          <w:rFonts w:cs="Arial"/>
        </w:rPr>
        <w:t>Elamute</w:t>
      </w:r>
      <w:r w:rsidR="00036D75">
        <w:rPr>
          <w:rFonts w:cs="Arial"/>
        </w:rPr>
        <w:t xml:space="preserve"> ja ühiskasutusega hoonete</w:t>
      </w:r>
      <w:r w:rsidR="00EA1AA6">
        <w:rPr>
          <w:rFonts w:cs="Arial"/>
        </w:rPr>
        <w:t xml:space="preserve"> puhul</w:t>
      </w:r>
      <w:r w:rsidR="00950458" w:rsidRPr="00950458">
        <w:rPr>
          <w:rFonts w:cs="Arial"/>
        </w:rPr>
        <w:t>, mille püstitamise ehitusloa taotlus või ehitusteatis on esitatud alates 01.01.202</w:t>
      </w:r>
      <w:del w:id="203" w:author="Ramon Nahkur - SOM" w:date="2025-10-02T13:14:00Z" w16du:dateUtc="2025-10-02T10:14:00Z">
        <w:r w:rsidR="00950458" w:rsidRPr="00950458" w:rsidDel="002D08C3">
          <w:rPr>
            <w:rFonts w:cs="Arial"/>
          </w:rPr>
          <w:delText>6</w:delText>
        </w:r>
      </w:del>
      <w:ins w:id="204" w:author="Ramon Nahkur - SOM" w:date="2025-10-02T13:14:00Z" w16du:dateUtc="2025-10-02T10:14:00Z">
        <w:r w:rsidR="002D08C3">
          <w:rPr>
            <w:rFonts w:cs="Arial"/>
          </w:rPr>
          <w:t>7</w:t>
        </w:r>
      </w:ins>
      <w:r w:rsidR="00EA1AA6">
        <w:rPr>
          <w:rFonts w:cs="Arial"/>
        </w:rPr>
        <w:t>,</w:t>
      </w:r>
      <w:r w:rsidR="00950458">
        <w:rPr>
          <w:rFonts w:cs="Arial"/>
        </w:rPr>
        <w:t xml:space="preserve"> on lifti</w:t>
      </w:r>
      <w:r w:rsidR="006C3A25">
        <w:rPr>
          <w:rFonts w:cs="Arial"/>
        </w:rPr>
        <w:t xml:space="preserve"> töötsükli</w:t>
      </w:r>
      <w:r w:rsidR="002C10B5">
        <w:rPr>
          <w:rFonts w:cs="Arial"/>
        </w:rPr>
        <w:t xml:space="preserve"> müra piirtase </w:t>
      </w:r>
      <w:r w:rsidR="002C10B5" w:rsidRPr="00424CAD">
        <w:rPr>
          <w:rFonts w:cs="Arial"/>
        </w:rPr>
        <w:t>L</w:t>
      </w:r>
      <w:r w:rsidR="002C10B5" w:rsidRPr="0068789A">
        <w:rPr>
          <w:rFonts w:cs="Arial"/>
          <w:vertAlign w:val="subscript"/>
          <w:rPrChange w:id="205" w:author="Marko Ründva" w:date="2025-10-09T20:40:00Z" w16du:dateUtc="2025-10-09T17:40:00Z">
            <w:rPr>
              <w:rFonts w:cs="Arial"/>
            </w:rPr>
          </w:rPrChange>
        </w:rPr>
        <w:t xml:space="preserve">pA,eq,T </w:t>
      </w:r>
      <w:r w:rsidR="002C10B5" w:rsidRPr="00424CAD">
        <w:rPr>
          <w:rFonts w:cs="Arial"/>
        </w:rPr>
        <w:t xml:space="preserve">30 dB ja </w:t>
      </w:r>
      <w:r w:rsidR="000E6D44" w:rsidRPr="00424CAD">
        <w:rPr>
          <w:rFonts w:cs="Arial"/>
        </w:rPr>
        <w:t>L</w:t>
      </w:r>
      <w:r w:rsidR="000E6D44" w:rsidRPr="00424CAD">
        <w:rPr>
          <w:rFonts w:cs="Arial"/>
          <w:vertAlign w:val="subscript"/>
        </w:rPr>
        <w:t>pA</w:t>
      </w:r>
      <w:r w:rsidR="00180DF0">
        <w:rPr>
          <w:rFonts w:cs="Arial"/>
          <w:vertAlign w:val="subscript"/>
        </w:rPr>
        <w:t>F</w:t>
      </w:r>
      <w:r w:rsidR="000E6D44" w:rsidRPr="00424CAD">
        <w:rPr>
          <w:rFonts w:cs="Arial"/>
          <w:vertAlign w:val="subscript"/>
        </w:rPr>
        <w:t xml:space="preserve">,max </w:t>
      </w:r>
      <w:r w:rsidR="00A06145" w:rsidRPr="00424CAD">
        <w:rPr>
          <w:rFonts w:cs="Arial"/>
        </w:rPr>
        <w:t>35 dB.</w:t>
      </w:r>
    </w:p>
    <w:p w14:paraId="3C320451" w14:textId="77777777" w:rsidR="00BE2C06" w:rsidRDefault="00BE2C06" w:rsidP="00BE2C06">
      <w:pPr>
        <w:jc w:val="both"/>
        <w:rPr>
          <w:rFonts w:cs="Arial"/>
        </w:rPr>
      </w:pPr>
    </w:p>
    <w:p w14:paraId="65DC6486" w14:textId="3A7DF792" w:rsidR="00BE2C06" w:rsidRDefault="00BE2C06" w:rsidP="00BE2C06">
      <w:pPr>
        <w:jc w:val="both"/>
        <w:rPr>
          <w:ins w:id="206" w:author="Ramon Nahkur - SOM" w:date="2025-10-02T11:10:00Z" w16du:dateUtc="2025-10-02T08:10:00Z"/>
          <w:rFonts w:cs="Arial"/>
        </w:rPr>
      </w:pPr>
      <w:r w:rsidRPr="0076020D">
        <w:rPr>
          <w:rFonts w:cs="Arial"/>
        </w:rPr>
        <w:t>2.</w:t>
      </w:r>
      <w:ins w:id="207" w:author="Ramon Nahkur - SOM" w:date="2025-10-02T11:57:00Z" w16du:dateUtc="2025-10-02T08:57:00Z">
        <w:r w:rsidR="00633A6C">
          <w:rPr>
            <w:rFonts w:cs="Arial"/>
          </w:rPr>
          <w:t>9</w:t>
        </w:r>
      </w:ins>
      <w:del w:id="208" w:author="Ramon Nahkur - SOM" w:date="2025-10-02T11:57:00Z" w16du:dateUtc="2025-10-02T08:57:00Z">
        <w:r w:rsidDel="00633A6C">
          <w:rPr>
            <w:rFonts w:cs="Arial"/>
          </w:rPr>
          <w:delText>6</w:delText>
        </w:r>
      </w:del>
      <w:r>
        <w:rPr>
          <w:rFonts w:cs="Arial"/>
        </w:rPr>
        <w:t>.</w:t>
      </w:r>
      <w:r w:rsidRPr="0076020D">
        <w:rPr>
          <w:rFonts w:cs="Arial"/>
        </w:rPr>
        <w:t xml:space="preserve"> Ühe või samal ajal mitme müraallika tekitatud müra ei tohi ületada normtaset</w:t>
      </w:r>
      <w:del w:id="209" w:author="Ramon Nahkur - SOM" w:date="2025-10-02T11:57:00Z" w16du:dateUtc="2025-10-02T08:57:00Z">
        <w:r w:rsidRPr="0076020D" w:rsidDel="00633A6C">
          <w:rPr>
            <w:rFonts w:cs="Arial"/>
          </w:rPr>
          <w:delText>.</w:delText>
        </w:r>
      </w:del>
    </w:p>
    <w:p w14:paraId="3AD5D520" w14:textId="77777777" w:rsidR="008C5F83" w:rsidRDefault="008C5F83" w:rsidP="00BE2C06">
      <w:pPr>
        <w:jc w:val="both"/>
        <w:rPr>
          <w:ins w:id="210" w:author="Ramon Nahkur - SOM" w:date="2025-10-02T11:17:00Z" w16du:dateUtc="2025-10-02T08:17:00Z"/>
          <w:rFonts w:cs="Arial"/>
        </w:rPr>
      </w:pPr>
    </w:p>
    <w:p w14:paraId="7B8893B3" w14:textId="39911D80" w:rsidR="008C5F83" w:rsidDel="00DA7EEE" w:rsidRDefault="008C5F83" w:rsidP="00BE2C06">
      <w:pPr>
        <w:jc w:val="both"/>
        <w:rPr>
          <w:del w:id="211" w:author="Marko Ründva" w:date="2025-10-09T20:41:00Z" w16du:dateUtc="2025-10-09T17:41:00Z"/>
          <w:rFonts w:cs="Arial"/>
        </w:rPr>
      </w:pPr>
    </w:p>
    <w:p w14:paraId="40B02B20" w14:textId="77777777" w:rsidR="00E52553" w:rsidRPr="00805BB9" w:rsidRDefault="00E52553" w:rsidP="00B066FE"/>
    <w:sectPr w:rsidR="00E52553" w:rsidRPr="00805BB9" w:rsidSect="001D53AE">
      <w:headerReference w:type="default" r:id="rId14"/>
      <w:type w:val="continuous"/>
      <w:pgSz w:w="11907" w:h="16839" w:code="9"/>
      <w:pgMar w:top="907" w:right="1021" w:bottom="1418" w:left="181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o Ründva" w:date="2025-10-09T20:17:00Z" w:initials="MR">
    <w:p w14:paraId="030E2929" w14:textId="77777777" w:rsidR="00911EE3" w:rsidRDefault="00911EE3" w:rsidP="00911EE3">
      <w:r>
        <w:rPr>
          <w:rStyle w:val="CommentReference"/>
        </w:rPr>
        <w:annotationRef/>
      </w:r>
      <w:r>
        <w:rPr>
          <w:sz w:val="20"/>
          <w:szCs w:val="20"/>
        </w:rPr>
        <w:t>ei rakendu liiklusmürale, vastavad nõuded puuduvad</w:t>
      </w:r>
    </w:p>
  </w:comment>
  <w:comment w:id="32" w:author="Marko Ründva" w:date="2025-10-09T10:30:00Z" w:initials="MR">
    <w:p w14:paraId="1DBA1BE5" w14:textId="1FAB6284" w:rsidR="00DD1E8C" w:rsidRDefault="00DD1E8C" w:rsidP="00DD1E8C">
      <w:r>
        <w:rPr>
          <w:rStyle w:val="CommentReference"/>
        </w:rPr>
        <w:annotationRef/>
      </w:r>
      <w:r>
        <w:rPr>
          <w:sz w:val="20"/>
          <w:szCs w:val="20"/>
        </w:rPr>
        <w:t xml:space="preserve">märkus ei ole vajalik - kui tegemist on ühetoalise korteriga, siis tegemist on projekteerimise lähteülesandega ja lahendatakse tavalise projekteerimise käigus (nii nagu ka senini on tehtud). Lisaks ei ole sellist terminit kui "stuudiokorter" Eesti seadusandluses olemas, kuigi käsitletud suurema ühetoalise korteri kontekstis siin </w:t>
      </w:r>
      <w:hyperlink r:id="rId1" w:history="1">
        <w:r w:rsidRPr="00595613">
          <w:rPr>
            <w:rStyle w:val="Hyperlink"/>
            <w:sz w:val="20"/>
            <w:szCs w:val="20"/>
          </w:rPr>
          <w:t>https://kliimaministeerium.ee/sites/default/files/documents/2025-09/Taskukohane%20eluase_Eesti.pdf</w:t>
        </w:r>
      </w:hyperlink>
    </w:p>
  </w:comment>
  <w:comment w:id="61" w:author="Marko Ründva" w:date="2025-10-09T20:32:00Z" w:initials="MR">
    <w:p w14:paraId="2AB4235C" w14:textId="77777777" w:rsidR="006B6627" w:rsidRDefault="006B6627" w:rsidP="006B6627">
      <w:r>
        <w:rPr>
          <w:rStyle w:val="CommentReference"/>
        </w:rPr>
        <w:annotationRef/>
      </w:r>
      <w:r>
        <w:rPr>
          <w:sz w:val="20"/>
          <w:szCs w:val="20"/>
        </w:rPr>
        <w:t>ettepanek jätkuvalt kehtestada nõuded eraldi reaga analoogselt liiklusmürale. Selliselt saab selgemalt kehtestada ka rangemad nõuded magamistubadele</w:t>
      </w:r>
    </w:p>
  </w:comment>
  <w:comment w:id="78" w:author="Marko Ründva" w:date="2025-10-09T20:31:00Z" w:initials="MR">
    <w:p w14:paraId="542A779C" w14:textId="094A2993" w:rsidR="00794CAD" w:rsidRDefault="00794CAD" w:rsidP="00794CAD">
      <w:r>
        <w:rPr>
          <w:rStyle w:val="CommentReference"/>
        </w:rPr>
        <w:annotationRef/>
      </w:r>
      <w:r>
        <w:rPr>
          <w:sz w:val="20"/>
          <w:szCs w:val="20"/>
        </w:rPr>
        <w:t>ei ole selgitatud miks võrreldes varasemalt edastatud eelnõu kavandiga muudetud 32 dB peale, eelnevas määruses vastav nõue 40 dB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0E2929" w15:done="0"/>
  <w15:commentEx w15:paraId="1DBA1BE5" w15:done="0"/>
  <w15:commentEx w15:paraId="2AB4235C" w15:done="0"/>
  <w15:commentEx w15:paraId="542A77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17B97F" w16cex:dateUtc="2025-10-09T17:17:00Z"/>
  <w16cex:commentExtensible w16cex:durableId="4F4936E3" w16cex:dateUtc="2025-10-09T07:30:00Z"/>
  <w16cex:commentExtensible w16cex:durableId="591F8FE5" w16cex:dateUtc="2025-10-09T17:32:00Z"/>
  <w16cex:commentExtensible w16cex:durableId="5B0230CF" w16cex:dateUtc="2025-10-09T1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0E2929" w16cid:durableId="1717B97F"/>
  <w16cid:commentId w16cid:paraId="1DBA1BE5" w16cid:durableId="4F4936E3"/>
  <w16cid:commentId w16cid:paraId="2AB4235C" w16cid:durableId="591F8FE5"/>
  <w16cid:commentId w16cid:paraId="542A779C" w16cid:durableId="5B0230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440D4" w14:textId="77777777" w:rsidR="00936D45" w:rsidRDefault="00936D45" w:rsidP="00E52553">
      <w:r>
        <w:separator/>
      </w:r>
    </w:p>
  </w:endnote>
  <w:endnote w:type="continuationSeparator" w:id="0">
    <w:p w14:paraId="1DFCC0A0" w14:textId="77777777" w:rsidR="00936D45" w:rsidRDefault="00936D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2046" w14:textId="77777777" w:rsidR="00936D45" w:rsidRDefault="00936D45" w:rsidP="00E52553">
      <w:r>
        <w:separator/>
      </w:r>
    </w:p>
  </w:footnote>
  <w:footnote w:type="continuationSeparator" w:id="0">
    <w:p w14:paraId="5F4C327B" w14:textId="77777777" w:rsidR="00936D45" w:rsidRDefault="00936D45" w:rsidP="00E52553">
      <w:r>
        <w:continuationSeparator/>
      </w:r>
    </w:p>
  </w:footnote>
  <w:footnote w:id="1">
    <w:p w14:paraId="7FAB5F7B" w14:textId="67CAB5C8" w:rsidR="00EE063D" w:rsidRDefault="00EE063D">
      <w:pPr>
        <w:pStyle w:val="FootnoteText"/>
      </w:pPr>
      <w:ins w:id="133" w:author="Marko Ründva" w:date="2025-10-09T10:14:00Z" w16du:dateUtc="2025-10-09T07:14:00Z">
        <w:r>
          <w:rPr>
            <w:rStyle w:val="FootnoteReference"/>
          </w:rPr>
          <w:footnoteRef/>
        </w:r>
        <w:r>
          <w:t xml:space="preserve"> </w:t>
        </w:r>
        <w:r w:rsidRPr="00EE063D">
          <w:t>https://www.riigiteataja.ee/akt/119022025002?leiaKehtiv</w:t>
        </w:r>
      </w:ins>
    </w:p>
  </w:footnote>
  <w:footnote w:id="2">
    <w:p w14:paraId="293EB505" w14:textId="48BD5F18" w:rsidR="00EE063D" w:rsidRDefault="00EE063D">
      <w:pPr>
        <w:pStyle w:val="FootnoteText"/>
      </w:pPr>
      <w:ins w:id="137" w:author="Marko Ründva" w:date="2025-10-09T10:13:00Z" w16du:dateUtc="2025-10-09T07:13:00Z">
        <w:r>
          <w:rPr>
            <w:rStyle w:val="FootnoteReference"/>
          </w:rPr>
          <w:footnoteRef/>
        </w:r>
        <w:r>
          <w:t xml:space="preserve"> </w:t>
        </w:r>
        <w:r w:rsidRPr="00EE063D">
          <w:t>https://www.riigiteataja.ee/akt/119022025004?leiaKehtiv</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02B25" w14:textId="77777777" w:rsidR="00E52553" w:rsidRDefault="00E5255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 Ründva">
    <w15:presenceInfo w15:providerId="None" w15:userId="Marko Ründva"/>
  </w15:person>
  <w15:person w15:author="Ramon Nahkur - SOM">
    <w15:presenceInfo w15:providerId="AD" w15:userId="S::ramon.nahkur@sm.ee::52ad5298-908d-4f02-ad8d-193c70ae3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trackRevisions/>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E96"/>
    <w:rsid w:val="00036D75"/>
    <w:rsid w:val="00041111"/>
    <w:rsid w:val="00041B18"/>
    <w:rsid w:val="000511E2"/>
    <w:rsid w:val="0005340A"/>
    <w:rsid w:val="00070153"/>
    <w:rsid w:val="000725E2"/>
    <w:rsid w:val="000732AB"/>
    <w:rsid w:val="0009319A"/>
    <w:rsid w:val="00094BF0"/>
    <w:rsid w:val="000A1F74"/>
    <w:rsid w:val="000C6B61"/>
    <w:rsid w:val="000D0B25"/>
    <w:rsid w:val="000D179C"/>
    <w:rsid w:val="000D7732"/>
    <w:rsid w:val="000E125F"/>
    <w:rsid w:val="000E6D44"/>
    <w:rsid w:val="000E7648"/>
    <w:rsid w:val="000F21BD"/>
    <w:rsid w:val="001005A9"/>
    <w:rsid w:val="00113F1F"/>
    <w:rsid w:val="00120141"/>
    <w:rsid w:val="001221BB"/>
    <w:rsid w:val="00126DB2"/>
    <w:rsid w:val="00141095"/>
    <w:rsid w:val="00144750"/>
    <w:rsid w:val="00144C39"/>
    <w:rsid w:val="00147AE7"/>
    <w:rsid w:val="0015311C"/>
    <w:rsid w:val="001604DB"/>
    <w:rsid w:val="00176A85"/>
    <w:rsid w:val="00180DF0"/>
    <w:rsid w:val="00181F9C"/>
    <w:rsid w:val="001D53AE"/>
    <w:rsid w:val="001F05A7"/>
    <w:rsid w:val="002022F7"/>
    <w:rsid w:val="00202D28"/>
    <w:rsid w:val="002216F1"/>
    <w:rsid w:val="00222719"/>
    <w:rsid w:val="00255EF9"/>
    <w:rsid w:val="002667A7"/>
    <w:rsid w:val="00287890"/>
    <w:rsid w:val="00293ECF"/>
    <w:rsid w:val="00295015"/>
    <w:rsid w:val="00295AF4"/>
    <w:rsid w:val="002A4EB5"/>
    <w:rsid w:val="002C10B5"/>
    <w:rsid w:val="002C2479"/>
    <w:rsid w:val="002D08C3"/>
    <w:rsid w:val="002F54E4"/>
    <w:rsid w:val="00305F0D"/>
    <w:rsid w:val="00306097"/>
    <w:rsid w:val="00311234"/>
    <w:rsid w:val="00325FF7"/>
    <w:rsid w:val="00335FE2"/>
    <w:rsid w:val="003537D8"/>
    <w:rsid w:val="003621A8"/>
    <w:rsid w:val="003925B0"/>
    <w:rsid w:val="00392AF2"/>
    <w:rsid w:val="003940AB"/>
    <w:rsid w:val="003A5D40"/>
    <w:rsid w:val="003B3CE2"/>
    <w:rsid w:val="003D00E4"/>
    <w:rsid w:val="003D076B"/>
    <w:rsid w:val="0041621A"/>
    <w:rsid w:val="004164FE"/>
    <w:rsid w:val="00424CAD"/>
    <w:rsid w:val="00433613"/>
    <w:rsid w:val="00436532"/>
    <w:rsid w:val="00437173"/>
    <w:rsid w:val="0044705F"/>
    <w:rsid w:val="00472F76"/>
    <w:rsid w:val="0048061D"/>
    <w:rsid w:val="00482BB5"/>
    <w:rsid w:val="00486E5F"/>
    <w:rsid w:val="00492545"/>
    <w:rsid w:val="00496FC6"/>
    <w:rsid w:val="004A25F7"/>
    <w:rsid w:val="004B706D"/>
    <w:rsid w:val="004D2641"/>
    <w:rsid w:val="004E04E6"/>
    <w:rsid w:val="004E7A8D"/>
    <w:rsid w:val="00506ED3"/>
    <w:rsid w:val="00524DB5"/>
    <w:rsid w:val="0053238C"/>
    <w:rsid w:val="00537210"/>
    <w:rsid w:val="00541033"/>
    <w:rsid w:val="005449F5"/>
    <w:rsid w:val="00545BC2"/>
    <w:rsid w:val="0055220F"/>
    <w:rsid w:val="0056361F"/>
    <w:rsid w:val="00567685"/>
    <w:rsid w:val="00583777"/>
    <w:rsid w:val="005843E9"/>
    <w:rsid w:val="00586690"/>
    <w:rsid w:val="00587F56"/>
    <w:rsid w:val="005B7536"/>
    <w:rsid w:val="005B7ECA"/>
    <w:rsid w:val="005D272E"/>
    <w:rsid w:val="005E5DF2"/>
    <w:rsid w:val="005F0E51"/>
    <w:rsid w:val="005F1B02"/>
    <w:rsid w:val="00601F5E"/>
    <w:rsid w:val="00610A9F"/>
    <w:rsid w:val="00633A6C"/>
    <w:rsid w:val="00637B19"/>
    <w:rsid w:val="0064346B"/>
    <w:rsid w:val="0066511F"/>
    <w:rsid w:val="00683757"/>
    <w:rsid w:val="0068789A"/>
    <w:rsid w:val="006B6627"/>
    <w:rsid w:val="006C3A25"/>
    <w:rsid w:val="006C3D9F"/>
    <w:rsid w:val="006C49B9"/>
    <w:rsid w:val="006F634D"/>
    <w:rsid w:val="007135C5"/>
    <w:rsid w:val="00722D36"/>
    <w:rsid w:val="007325C5"/>
    <w:rsid w:val="007352AA"/>
    <w:rsid w:val="00794CAD"/>
    <w:rsid w:val="007A14FA"/>
    <w:rsid w:val="007D6527"/>
    <w:rsid w:val="007D6884"/>
    <w:rsid w:val="007F3FDB"/>
    <w:rsid w:val="00805127"/>
    <w:rsid w:val="00805BB9"/>
    <w:rsid w:val="00812D03"/>
    <w:rsid w:val="00821F0C"/>
    <w:rsid w:val="008220F5"/>
    <w:rsid w:val="00825B33"/>
    <w:rsid w:val="00827D6C"/>
    <w:rsid w:val="008540D1"/>
    <w:rsid w:val="00890213"/>
    <w:rsid w:val="008A25EF"/>
    <w:rsid w:val="008A3FB4"/>
    <w:rsid w:val="008B1F70"/>
    <w:rsid w:val="008C3DD9"/>
    <w:rsid w:val="008C5F83"/>
    <w:rsid w:val="008D651B"/>
    <w:rsid w:val="008E65AA"/>
    <w:rsid w:val="008F32F7"/>
    <w:rsid w:val="00911EE3"/>
    <w:rsid w:val="00925163"/>
    <w:rsid w:val="00925F78"/>
    <w:rsid w:val="00927FC5"/>
    <w:rsid w:val="0093112A"/>
    <w:rsid w:val="00936D45"/>
    <w:rsid w:val="00950458"/>
    <w:rsid w:val="00967738"/>
    <w:rsid w:val="009744D7"/>
    <w:rsid w:val="009835FB"/>
    <w:rsid w:val="009F7147"/>
    <w:rsid w:val="00A06145"/>
    <w:rsid w:val="00A07444"/>
    <w:rsid w:val="00A259D7"/>
    <w:rsid w:val="00A30332"/>
    <w:rsid w:val="00A31525"/>
    <w:rsid w:val="00A32F57"/>
    <w:rsid w:val="00A42D4B"/>
    <w:rsid w:val="00A52639"/>
    <w:rsid w:val="00A54F76"/>
    <w:rsid w:val="00A67BDB"/>
    <w:rsid w:val="00A766C0"/>
    <w:rsid w:val="00A826EC"/>
    <w:rsid w:val="00A85CA9"/>
    <w:rsid w:val="00A92036"/>
    <w:rsid w:val="00A961CA"/>
    <w:rsid w:val="00AA2E7A"/>
    <w:rsid w:val="00AA6C33"/>
    <w:rsid w:val="00AA77F7"/>
    <w:rsid w:val="00AB5768"/>
    <w:rsid w:val="00AE34DA"/>
    <w:rsid w:val="00AF0580"/>
    <w:rsid w:val="00B066FE"/>
    <w:rsid w:val="00B25BF0"/>
    <w:rsid w:val="00B55121"/>
    <w:rsid w:val="00B75401"/>
    <w:rsid w:val="00B81116"/>
    <w:rsid w:val="00B8695B"/>
    <w:rsid w:val="00B908FE"/>
    <w:rsid w:val="00BB7472"/>
    <w:rsid w:val="00BC71EE"/>
    <w:rsid w:val="00BE049C"/>
    <w:rsid w:val="00BE2C06"/>
    <w:rsid w:val="00BE4AE1"/>
    <w:rsid w:val="00BE6FBC"/>
    <w:rsid w:val="00C16907"/>
    <w:rsid w:val="00C21D9A"/>
    <w:rsid w:val="00C55F57"/>
    <w:rsid w:val="00C61622"/>
    <w:rsid w:val="00C6556C"/>
    <w:rsid w:val="00C70F06"/>
    <w:rsid w:val="00C73483"/>
    <w:rsid w:val="00C83EEE"/>
    <w:rsid w:val="00CB2D81"/>
    <w:rsid w:val="00CC5B01"/>
    <w:rsid w:val="00D051E2"/>
    <w:rsid w:val="00D12F14"/>
    <w:rsid w:val="00D2150C"/>
    <w:rsid w:val="00D31BF6"/>
    <w:rsid w:val="00D321B8"/>
    <w:rsid w:val="00D35360"/>
    <w:rsid w:val="00D42978"/>
    <w:rsid w:val="00D709DA"/>
    <w:rsid w:val="00D85F55"/>
    <w:rsid w:val="00D908C2"/>
    <w:rsid w:val="00DA3FAA"/>
    <w:rsid w:val="00DA7EEE"/>
    <w:rsid w:val="00DB6D7F"/>
    <w:rsid w:val="00DD04D0"/>
    <w:rsid w:val="00DD1E8C"/>
    <w:rsid w:val="00DD4E10"/>
    <w:rsid w:val="00DD4F8E"/>
    <w:rsid w:val="00DF1628"/>
    <w:rsid w:val="00E210BE"/>
    <w:rsid w:val="00E308E4"/>
    <w:rsid w:val="00E46AA3"/>
    <w:rsid w:val="00E50787"/>
    <w:rsid w:val="00E52553"/>
    <w:rsid w:val="00E54E4E"/>
    <w:rsid w:val="00E63152"/>
    <w:rsid w:val="00E9049B"/>
    <w:rsid w:val="00E97DA4"/>
    <w:rsid w:val="00EA1AA6"/>
    <w:rsid w:val="00EA42AE"/>
    <w:rsid w:val="00EB023C"/>
    <w:rsid w:val="00EB07A4"/>
    <w:rsid w:val="00EB2BAF"/>
    <w:rsid w:val="00EB6AB1"/>
    <w:rsid w:val="00EC109F"/>
    <w:rsid w:val="00ED6CD7"/>
    <w:rsid w:val="00EE063D"/>
    <w:rsid w:val="00EF0205"/>
    <w:rsid w:val="00F26EA9"/>
    <w:rsid w:val="00F51E96"/>
    <w:rsid w:val="00F557CC"/>
    <w:rsid w:val="00F72480"/>
    <w:rsid w:val="00F73D77"/>
    <w:rsid w:val="00F74005"/>
    <w:rsid w:val="00F7457C"/>
    <w:rsid w:val="00F835C1"/>
    <w:rsid w:val="00F936E3"/>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02B18"/>
  <w15:chartTrackingRefBased/>
  <w15:docId w15:val="{9A232748-105D-4C18-B627-CE0730E9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6FE"/>
    <w:pPr>
      <w:spacing w:after="0" w:line="240" w:lineRule="auto"/>
    </w:pPr>
    <w:rPr>
      <w:rFonts w:ascii="Arial" w:hAnsi="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BalloonText">
    <w:name w:val="Balloon Text"/>
    <w:basedOn w:val="Normal"/>
    <w:link w:val="BalloonTextChar"/>
    <w:uiPriority w:val="99"/>
    <w:semiHidden/>
    <w:unhideWhenUsed/>
    <w:rsid w:val="00433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613"/>
    <w:rPr>
      <w:rFonts w:ascii="Segoe UI" w:hAnsi="Segoe UI" w:cs="Segoe UI"/>
      <w:sz w:val="18"/>
      <w:szCs w:val="18"/>
      <w:lang w:val="et-EE"/>
    </w:rPr>
  </w:style>
  <w:style w:type="paragraph" w:styleId="Header">
    <w:name w:val="header"/>
    <w:basedOn w:val="Normal"/>
    <w:link w:val="HeaderChar"/>
    <w:uiPriority w:val="99"/>
    <w:unhideWhenUsed/>
    <w:rsid w:val="00E52553"/>
    <w:pPr>
      <w:tabs>
        <w:tab w:val="center" w:pos="4536"/>
        <w:tab w:val="right" w:pos="9072"/>
      </w:tabs>
    </w:pPr>
  </w:style>
  <w:style w:type="character" w:customStyle="1" w:styleId="HeaderChar">
    <w:name w:val="Header Char"/>
    <w:basedOn w:val="DefaultParagraphFont"/>
    <w:link w:val="Header"/>
    <w:uiPriority w:val="99"/>
    <w:rsid w:val="00E52553"/>
    <w:rPr>
      <w:rFonts w:ascii="Arial" w:hAnsi="Arial"/>
      <w:lang w:val="et-EE"/>
    </w:rPr>
  </w:style>
  <w:style w:type="paragraph" w:styleId="Footer">
    <w:name w:val="footer"/>
    <w:basedOn w:val="Normal"/>
    <w:link w:val="FooterChar"/>
    <w:uiPriority w:val="99"/>
    <w:unhideWhenUsed/>
    <w:rsid w:val="00E52553"/>
    <w:pPr>
      <w:tabs>
        <w:tab w:val="center" w:pos="4536"/>
        <w:tab w:val="right" w:pos="9072"/>
      </w:tabs>
    </w:pPr>
  </w:style>
  <w:style w:type="character" w:customStyle="1" w:styleId="FooterChar">
    <w:name w:val="Footer Char"/>
    <w:basedOn w:val="DefaultParagraphFont"/>
    <w:link w:val="Footer"/>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PlaceholderText">
    <w:name w:val="Placeholder Text"/>
    <w:basedOn w:val="DefaultParagraphFont"/>
    <w:uiPriority w:val="99"/>
    <w:semiHidden/>
    <w:rsid w:val="009744D7"/>
    <w:rPr>
      <w:color w:val="808080"/>
    </w:rPr>
  </w:style>
  <w:style w:type="paragraph" w:styleId="NormalWeb">
    <w:name w:val="Normal (Web)"/>
    <w:basedOn w:val="Normal"/>
    <w:uiPriority w:val="99"/>
    <w:semiHidden/>
    <w:unhideWhenUsed/>
    <w:rsid w:val="00BE2C06"/>
    <w:pPr>
      <w:spacing w:before="240" w:after="100" w:afterAutospacing="1"/>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BE2C06"/>
    <w:pPr>
      <w:ind w:left="720"/>
      <w:contextualSpacing/>
    </w:pPr>
    <w:rPr>
      <w:rFonts w:ascii="Times New Roman" w:eastAsia="Calibri" w:hAnsi="Times New Roman" w:cs="Times New Roman"/>
      <w:sz w:val="24"/>
      <w:szCs w:val="20"/>
      <w:lang w:eastAsia="et-EE"/>
    </w:rPr>
  </w:style>
  <w:style w:type="character" w:styleId="CommentReference">
    <w:name w:val="annotation reference"/>
    <w:basedOn w:val="DefaultParagraphFont"/>
    <w:uiPriority w:val="99"/>
    <w:semiHidden/>
    <w:unhideWhenUsed/>
    <w:rsid w:val="00F26EA9"/>
    <w:rPr>
      <w:sz w:val="16"/>
      <w:szCs w:val="16"/>
    </w:rPr>
  </w:style>
  <w:style w:type="paragraph" w:styleId="CommentText">
    <w:name w:val="annotation text"/>
    <w:basedOn w:val="Normal"/>
    <w:link w:val="CommentTextChar"/>
    <w:uiPriority w:val="99"/>
    <w:unhideWhenUsed/>
    <w:rsid w:val="00F26EA9"/>
    <w:rPr>
      <w:sz w:val="20"/>
      <w:szCs w:val="20"/>
    </w:rPr>
  </w:style>
  <w:style w:type="character" w:customStyle="1" w:styleId="CommentTextChar">
    <w:name w:val="Comment Text Char"/>
    <w:basedOn w:val="DefaultParagraphFont"/>
    <w:link w:val="CommentText"/>
    <w:uiPriority w:val="99"/>
    <w:rsid w:val="00F26EA9"/>
    <w:rPr>
      <w:rFonts w:ascii="Arial" w:hAnsi="Arial"/>
      <w:sz w:val="20"/>
      <w:szCs w:val="20"/>
      <w:lang w:val="et-EE"/>
    </w:rPr>
  </w:style>
  <w:style w:type="paragraph" w:styleId="CommentSubject">
    <w:name w:val="annotation subject"/>
    <w:basedOn w:val="CommentText"/>
    <w:next w:val="CommentText"/>
    <w:link w:val="CommentSubjectChar"/>
    <w:uiPriority w:val="99"/>
    <w:semiHidden/>
    <w:unhideWhenUsed/>
    <w:rsid w:val="00F26EA9"/>
    <w:rPr>
      <w:b/>
      <w:bCs/>
    </w:rPr>
  </w:style>
  <w:style w:type="character" w:customStyle="1" w:styleId="CommentSubjectChar">
    <w:name w:val="Comment Subject Char"/>
    <w:basedOn w:val="CommentTextChar"/>
    <w:link w:val="CommentSubject"/>
    <w:uiPriority w:val="99"/>
    <w:semiHidden/>
    <w:rsid w:val="00F26EA9"/>
    <w:rPr>
      <w:rFonts w:ascii="Arial" w:hAnsi="Arial"/>
      <w:b/>
      <w:bCs/>
      <w:sz w:val="20"/>
      <w:szCs w:val="20"/>
      <w:lang w:val="et-EE"/>
    </w:rPr>
  </w:style>
  <w:style w:type="paragraph" w:styleId="Revision">
    <w:name w:val="Revision"/>
    <w:hidden/>
    <w:uiPriority w:val="99"/>
    <w:semiHidden/>
    <w:rsid w:val="00545BC2"/>
    <w:pPr>
      <w:spacing w:after="0" w:line="240" w:lineRule="auto"/>
    </w:pPr>
    <w:rPr>
      <w:rFonts w:ascii="Arial" w:hAnsi="Arial"/>
      <w:lang w:val="et-EE"/>
    </w:rPr>
  </w:style>
  <w:style w:type="paragraph" w:styleId="FootnoteText">
    <w:name w:val="footnote text"/>
    <w:basedOn w:val="Normal"/>
    <w:link w:val="FootnoteTextChar"/>
    <w:uiPriority w:val="99"/>
    <w:semiHidden/>
    <w:unhideWhenUsed/>
    <w:rsid w:val="00524DB5"/>
    <w:rPr>
      <w:sz w:val="20"/>
      <w:szCs w:val="20"/>
    </w:rPr>
  </w:style>
  <w:style w:type="character" w:customStyle="1" w:styleId="FootnoteTextChar">
    <w:name w:val="Footnote Text Char"/>
    <w:basedOn w:val="DefaultParagraphFont"/>
    <w:link w:val="FootnoteText"/>
    <w:uiPriority w:val="99"/>
    <w:semiHidden/>
    <w:rsid w:val="00524DB5"/>
    <w:rPr>
      <w:rFonts w:ascii="Arial" w:hAnsi="Arial"/>
      <w:sz w:val="20"/>
      <w:szCs w:val="20"/>
      <w:lang w:val="et-EE"/>
    </w:rPr>
  </w:style>
  <w:style w:type="character" w:styleId="FootnoteReference">
    <w:name w:val="footnote reference"/>
    <w:basedOn w:val="DefaultParagraphFont"/>
    <w:uiPriority w:val="99"/>
    <w:semiHidden/>
    <w:unhideWhenUsed/>
    <w:rsid w:val="00524DB5"/>
    <w:rPr>
      <w:vertAlign w:val="superscript"/>
    </w:rPr>
  </w:style>
  <w:style w:type="character" w:styleId="Hyperlink">
    <w:name w:val="Hyperlink"/>
    <w:basedOn w:val="DefaultParagraphFont"/>
    <w:uiPriority w:val="99"/>
    <w:unhideWhenUsed/>
    <w:rsid w:val="00EE063D"/>
    <w:rPr>
      <w:color w:val="0563C1" w:themeColor="hyperlink"/>
      <w:u w:val="single"/>
    </w:rPr>
  </w:style>
  <w:style w:type="character" w:styleId="UnresolvedMention">
    <w:name w:val="Unresolved Mention"/>
    <w:basedOn w:val="DefaultParagraphFont"/>
    <w:uiPriority w:val="99"/>
    <w:semiHidden/>
    <w:unhideWhenUsed/>
    <w:rsid w:val="00EE0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906298">
      <w:bodyDiv w:val="1"/>
      <w:marLeft w:val="0"/>
      <w:marRight w:val="0"/>
      <w:marTop w:val="0"/>
      <w:marBottom w:val="0"/>
      <w:divBdr>
        <w:top w:val="none" w:sz="0" w:space="0" w:color="auto"/>
        <w:left w:val="none" w:sz="0" w:space="0" w:color="auto"/>
        <w:bottom w:val="none" w:sz="0" w:space="0" w:color="auto"/>
        <w:right w:val="none" w:sz="0" w:space="0" w:color="auto"/>
      </w:divBdr>
      <w:divsChild>
        <w:div w:id="951009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070411">
      <w:bodyDiv w:val="1"/>
      <w:marLeft w:val="0"/>
      <w:marRight w:val="0"/>
      <w:marTop w:val="0"/>
      <w:marBottom w:val="0"/>
      <w:divBdr>
        <w:top w:val="none" w:sz="0" w:space="0" w:color="auto"/>
        <w:left w:val="none" w:sz="0" w:space="0" w:color="auto"/>
        <w:bottom w:val="none" w:sz="0" w:space="0" w:color="auto"/>
        <w:right w:val="none" w:sz="0" w:space="0" w:color="auto"/>
      </w:divBdr>
      <w:divsChild>
        <w:div w:id="254947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kliimaministeerium.ee/sites/default/files/documents/2025-09/Taskukohane%20eluase_Eesti.pdf"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a2ad0a0-c90d-4fff-9ff5-f17bf8dd54c8">
      <Terms xmlns="http://schemas.microsoft.com/office/infopath/2007/PartnerControls"/>
    </lcf76f155ced4ddcb4097134ff3c332f>
    <TaxCatchAll xmlns="4a3a7ffc-701e-46ee-9c71-016a6785d8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794A0DB208D6B4F9C5321A0A049EF6A" ma:contentTypeVersion="19" ma:contentTypeDescription="Loo uus dokument" ma:contentTypeScope="" ma:versionID="398481f49a06d5b8c6644ff1352b5325">
  <xsd:schema xmlns:xsd="http://www.w3.org/2001/XMLSchema" xmlns:xs="http://www.w3.org/2001/XMLSchema" xmlns:p="http://schemas.microsoft.com/office/2006/metadata/properties" xmlns:ns2="4a3a7ffc-701e-46ee-9c71-016a6785d8e7" xmlns:ns3="ba2ad0a0-c90d-4fff-9ff5-f17bf8dd54c8" targetNamespace="http://schemas.microsoft.com/office/2006/metadata/properties" ma:root="true" ma:fieldsID="9a674bcb45968e7c90689f0c5ec90f9f" ns2:_="" ns3:_="">
    <xsd:import namespace="4a3a7ffc-701e-46ee-9c71-016a6785d8e7"/>
    <xsd:import namespace="ba2ad0a0-c90d-4fff-9ff5-f17bf8dd54c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a7ffc-701e-46ee-9c71-016a6785d8e7"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da4bdcb3-3ce6-44fb-8fdc-646178c1d9db}" ma:internalName="TaxCatchAll" ma:showField="CatchAllData" ma:web="4a3a7ffc-701e-46ee-9c71-016a6785d8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2ad0a0-c90d-4fff-9ff5-f17bf8dd54c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08fcfb66-7151-413a-a2b9-995f8a63f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D0AED-F16A-42B8-80EB-A9602E38B2E3}">
  <ds:schemaRefs>
    <ds:schemaRef ds:uri="http://schemas.microsoft.com/office/2006/metadata/properties"/>
    <ds:schemaRef ds:uri="http://schemas.microsoft.com/office/infopath/2007/PartnerControls"/>
    <ds:schemaRef ds:uri="ba2ad0a0-c90d-4fff-9ff5-f17bf8dd54c8"/>
    <ds:schemaRef ds:uri="4a3a7ffc-701e-46ee-9c71-016a6785d8e7"/>
  </ds:schemaRefs>
</ds:datastoreItem>
</file>

<file path=customXml/itemProps2.xml><?xml version="1.0" encoding="utf-8"?>
<ds:datastoreItem xmlns:ds="http://schemas.openxmlformats.org/officeDocument/2006/customXml" ds:itemID="{93F0926E-EDF0-4E15-BE7E-D504A91BC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a7ffc-701e-46ee-9c71-016a6785d8e7"/>
    <ds:schemaRef ds:uri="ba2ad0a0-c90d-4fff-9ff5-f17bf8dd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EE81D7-C56F-49EC-81FC-A846AA89B414}">
  <ds:schemaRefs>
    <ds:schemaRef ds:uri="http://schemas.openxmlformats.org/officeDocument/2006/bibliography"/>
  </ds:schemaRefs>
</ds:datastoreItem>
</file>

<file path=customXml/itemProps4.xml><?xml version="1.0" encoding="utf-8"?>
<ds:datastoreItem xmlns:ds="http://schemas.openxmlformats.org/officeDocument/2006/customXml" ds:itemID="{CE0EA1AD-0651-41E2-8F74-FBBCEB6460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1034</Words>
  <Characters>5899</Characters>
  <Application>Microsoft Office Word</Application>
  <DocSecurity>0</DocSecurity>
  <Lines>49</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Marko Ründva</cp:lastModifiedBy>
  <cp:revision>23</cp:revision>
  <cp:lastPrinted>2025-10-09T14:31:00Z</cp:lastPrinted>
  <dcterms:created xsi:type="dcterms:W3CDTF">2025-10-09T07:02:00Z</dcterms:created>
  <dcterms:modified xsi:type="dcterms:W3CDTF">2025-10-09T17:42:00Z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ContentTypeId">
    <vt:lpwstr>0x0101006794A0DB208D6B4F9C5321A0A049EF6A</vt:lpwstr>
  </property>
  <property fmtid="{D5CDD505-2E9C-101B-9397-08002B2CF9AE}" pid="6" name="_dlc_DocIdItemGuid">
    <vt:lpwstr>7d35a973-105e-436e-a74f-5f4a16a0c341</vt:lpwstr>
  </property>
  <property fmtid="{D5CDD505-2E9C-101B-9397-08002B2CF9AE}" pid="7" name="MSIP_Label_defa4170-0d19-0005-0004-bc88714345d2_Enabled">
    <vt:lpwstr>true</vt:lpwstr>
  </property>
  <property fmtid="{D5CDD505-2E9C-101B-9397-08002B2CF9AE}" pid="8" name="MSIP_Label_defa4170-0d19-0005-0004-bc88714345d2_SetDate">
    <vt:lpwstr>2025-05-15T13:05:22Z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4994a32e-0744-4b11-a4a8-511947573f1e</vt:lpwstr>
  </property>
  <property fmtid="{D5CDD505-2E9C-101B-9397-08002B2CF9AE}" pid="13" name="MSIP_Label_defa4170-0d19-0005-0004-bc88714345d2_ContentBits">
    <vt:lpwstr>0</vt:lpwstr>
  </property>
  <property fmtid="{D5CDD505-2E9C-101B-9397-08002B2CF9AE}" pid="14" name="MSIP_Label_defa4170-0d19-0005-0004-bc88714345d2_Tag">
    <vt:lpwstr>10, 3, 0, 1</vt:lpwstr>
  </property>
</Properties>
</file>